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515F6" w14:textId="182B90D3" w:rsidR="000E69BE" w:rsidRDefault="0035624E" w:rsidP="000E69BE">
      <w:pPr>
        <w:spacing w:after="0"/>
        <w:rPr>
          <w:ins w:id="0" w:author="Sabine Specht" w:date="2016-11-18T21:37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  <w:ins w:id="1" w:author="Sabine Specht" w:date="2016-11-18T19:33:00Z">
        <w:r w:rsidRPr="0035624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>S1</w:t>
        </w:r>
      </w:ins>
      <w:ins w:id="2" w:author="Sabine Specht" w:date="2016-11-18T21:57:00Z">
        <w:r w:rsidR="00701814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>3</w:t>
        </w:r>
      </w:ins>
      <w:bookmarkStart w:id="3" w:name="_GoBack"/>
      <w:bookmarkEnd w:id="3"/>
      <w:ins w:id="4" w:author="Sabine Specht" w:date="2016-11-18T19:33:00Z">
        <w:r w:rsidRPr="0035624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 xml:space="preserve"> table</w:t>
        </w:r>
      </w:ins>
      <w:del w:id="5" w:author="Sabine Specht" w:date="2016-11-18T19:33:00Z">
        <w:r w:rsidR="008A0584" w:rsidDel="0035624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>Supplementary table 4d</w:delText>
        </w:r>
      </w:del>
      <w:r w:rsidR="008A0584"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  <w:t xml:space="preserve">: </w:t>
      </w:r>
      <w:del w:id="6" w:author="Sabine Specht" w:date="2016-11-18T19:33:00Z">
        <w:r w:rsidR="008A0584" w:rsidDel="0035624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</w:del>
      <w:ins w:id="7" w:author="Sabine Specht" w:date="2016-11-18T21:37:00Z">
        <w:r w:rsidR="000E69BE" w:rsidRPr="000E69B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 xml:space="preserve"> </w:t>
        </w:r>
        <w:r w:rsidR="000E69B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 xml:space="preserve">ITT analysis – </w:t>
        </w:r>
        <w:proofErr w:type="spellStart"/>
        <w:r w:rsidR="000E69B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>Microfilaridermia</w:t>
        </w:r>
        <w:proofErr w:type="spellEnd"/>
      </w:ins>
    </w:p>
    <w:p w14:paraId="70384D44" w14:textId="77777777" w:rsidR="000E69BE" w:rsidRDefault="000E69BE" w:rsidP="000E69BE">
      <w:pPr>
        <w:spacing w:after="0"/>
        <w:rPr>
          <w:ins w:id="8" w:author="Sabine Specht" w:date="2016-11-18T21:37:00Z"/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tbl>
      <w:tblPr>
        <w:tblW w:w="0" w:type="auto"/>
        <w:tblInd w:w="94" w:type="dxa"/>
        <w:tblLook w:val="04A0" w:firstRow="1" w:lastRow="0" w:firstColumn="1" w:lastColumn="0" w:noHBand="0" w:noVBand="1"/>
      </w:tblPr>
      <w:tblGrid>
        <w:gridCol w:w="1682"/>
        <w:gridCol w:w="1097"/>
        <w:gridCol w:w="1157"/>
        <w:gridCol w:w="1097"/>
        <w:gridCol w:w="1157"/>
      </w:tblGrid>
      <w:tr w:rsidR="000E69BE" w:rsidRPr="00F14C85" w14:paraId="3B36D13F" w14:textId="77777777" w:rsidTr="007A2048">
        <w:trPr>
          <w:trHeight w:val="300"/>
          <w:ins w:id="9" w:author="Sabine Specht" w:date="2016-11-18T21:37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0DCF" w14:textId="77777777" w:rsidR="000E69BE" w:rsidRPr="00E6175E" w:rsidRDefault="000E69BE" w:rsidP="007A2048">
            <w:pPr>
              <w:spacing w:after="0"/>
              <w:jc w:val="right"/>
              <w:rPr>
                <w:ins w:id="10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ins w:id="11" w:author="Sabine Specht" w:date="2016-11-18T21:37:00Z">
              <w:r w:rsidRPr="00E6175E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38B72" w14:textId="77777777" w:rsidR="000E69BE" w:rsidRPr="00F14C85" w:rsidRDefault="000E69BE" w:rsidP="007A2048">
            <w:pPr>
              <w:spacing w:after="0"/>
              <w:jc w:val="center"/>
              <w:rPr>
                <w:ins w:id="12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proofErr w:type="spellStart"/>
            <w:ins w:id="13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Pre</w:t>
              </w:r>
              <w:proofErr w:type="spellEnd"/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-treatment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99F08" w14:textId="77777777" w:rsidR="000E69BE" w:rsidRPr="00F14C85" w:rsidRDefault="000E69BE" w:rsidP="007A2048">
            <w:pPr>
              <w:spacing w:after="0"/>
              <w:jc w:val="center"/>
              <w:rPr>
                <w:ins w:id="14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15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 xml:space="preserve">6 </w:t>
              </w:r>
              <w:proofErr w:type="spellStart"/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months</w:t>
              </w:r>
              <w:proofErr w:type="spellEnd"/>
            </w:ins>
          </w:p>
        </w:tc>
      </w:tr>
      <w:tr w:rsidR="000E69BE" w:rsidRPr="00F14C85" w14:paraId="3CD284FD" w14:textId="77777777" w:rsidTr="007A2048">
        <w:trPr>
          <w:trHeight w:val="300"/>
          <w:ins w:id="16" w:author="Sabine Specht" w:date="2016-11-18T21:37:00Z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62179" w14:textId="77777777" w:rsidR="000E69BE" w:rsidRPr="00F14C85" w:rsidRDefault="000E69BE" w:rsidP="007A2048">
            <w:pPr>
              <w:spacing w:after="0"/>
              <w:jc w:val="right"/>
              <w:rPr>
                <w:ins w:id="17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18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 </w:t>
              </w:r>
            </w:ins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F2A7" w14:textId="77777777" w:rsidR="000E69BE" w:rsidRPr="00F14C85" w:rsidRDefault="000E69BE" w:rsidP="007A2048">
            <w:pPr>
              <w:spacing w:after="0"/>
              <w:jc w:val="right"/>
              <w:rPr>
                <w:ins w:id="19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20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Mf-positive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C663" w14:textId="77777777" w:rsidR="000E69BE" w:rsidRPr="00F14C85" w:rsidRDefault="000E69BE" w:rsidP="007A2048">
            <w:pPr>
              <w:spacing w:after="0"/>
              <w:jc w:val="right"/>
              <w:rPr>
                <w:ins w:id="21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22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Mf-negative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9603" w14:textId="77777777" w:rsidR="000E69BE" w:rsidRPr="00F14C85" w:rsidRDefault="000E69BE" w:rsidP="007A2048">
            <w:pPr>
              <w:spacing w:after="0"/>
              <w:jc w:val="right"/>
              <w:rPr>
                <w:ins w:id="23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24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Mf-positive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C6F5" w14:textId="77777777" w:rsidR="000E69BE" w:rsidRPr="00F14C85" w:rsidRDefault="000E69BE" w:rsidP="007A2048">
            <w:pPr>
              <w:spacing w:after="0"/>
              <w:jc w:val="right"/>
              <w:rPr>
                <w:ins w:id="25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26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Mf-negative</w:t>
              </w:r>
            </w:ins>
          </w:p>
        </w:tc>
      </w:tr>
      <w:tr w:rsidR="000E69BE" w:rsidRPr="00F14C85" w14:paraId="199AC836" w14:textId="77777777" w:rsidTr="007A2048">
        <w:trPr>
          <w:trHeight w:val="300"/>
          <w:ins w:id="27" w:author="Sabine Specht" w:date="2016-11-18T21:37:00Z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AB88" w14:textId="77777777" w:rsidR="000E69BE" w:rsidRPr="00F14C85" w:rsidRDefault="000E69BE" w:rsidP="007A2048">
            <w:pPr>
              <w:spacing w:after="0"/>
              <w:jc w:val="center"/>
              <w:rPr>
                <w:ins w:id="28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29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DOX 4w</w:t>
              </w:r>
            </w:ins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58781" w14:textId="77777777" w:rsidR="000E69BE" w:rsidRPr="00F14C85" w:rsidRDefault="000E69BE" w:rsidP="007A2048">
            <w:pPr>
              <w:spacing w:after="0"/>
              <w:jc w:val="right"/>
              <w:rPr>
                <w:ins w:id="30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31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19 (70.4%)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C2686" w14:textId="77777777" w:rsidR="000E69BE" w:rsidRPr="00F14C85" w:rsidRDefault="000E69BE" w:rsidP="007A2048">
            <w:pPr>
              <w:spacing w:after="0"/>
              <w:jc w:val="right"/>
              <w:rPr>
                <w:ins w:id="32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33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8 (29.6%)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EA12C" w14:textId="77777777" w:rsidR="000E69BE" w:rsidRPr="00F14C85" w:rsidRDefault="000E69BE" w:rsidP="007A2048">
            <w:pPr>
              <w:spacing w:after="0"/>
              <w:jc w:val="right"/>
              <w:rPr>
                <w:ins w:id="34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35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18 (66.7%)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9DB31" w14:textId="77777777" w:rsidR="000E69BE" w:rsidRPr="00F14C85" w:rsidRDefault="000E69BE" w:rsidP="007A2048">
            <w:pPr>
              <w:spacing w:after="0"/>
              <w:jc w:val="right"/>
              <w:rPr>
                <w:ins w:id="36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37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9 (33.3%)</w:t>
              </w:r>
            </w:ins>
          </w:p>
        </w:tc>
      </w:tr>
      <w:tr w:rsidR="000E69BE" w:rsidRPr="00F14C85" w14:paraId="3CD8F35D" w14:textId="77777777" w:rsidTr="007A2048">
        <w:trPr>
          <w:trHeight w:val="300"/>
          <w:ins w:id="38" w:author="Sabine Specht" w:date="2016-11-18T21:37:00Z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7830" w14:textId="77777777" w:rsidR="000E69BE" w:rsidRPr="00F14C85" w:rsidRDefault="000E69BE" w:rsidP="007A2048">
            <w:pPr>
              <w:spacing w:after="0"/>
              <w:jc w:val="center"/>
              <w:rPr>
                <w:ins w:id="39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40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DOX 3w + A</w:t>
              </w:r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LB</w:t>
              </w:r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 xml:space="preserve"> 3d</w:t>
              </w:r>
            </w:ins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A899" w14:textId="77777777" w:rsidR="000E69BE" w:rsidRPr="00F14C85" w:rsidRDefault="000E69BE" w:rsidP="007A2048">
            <w:pPr>
              <w:spacing w:after="0"/>
              <w:jc w:val="right"/>
              <w:rPr>
                <w:ins w:id="41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42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14 (63.6%)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AC349" w14:textId="77777777" w:rsidR="000E69BE" w:rsidRPr="00F14C85" w:rsidRDefault="000E69BE" w:rsidP="007A2048">
            <w:pPr>
              <w:spacing w:after="0"/>
              <w:jc w:val="right"/>
              <w:rPr>
                <w:ins w:id="43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44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8 (36.4%)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288DC" w14:textId="77777777" w:rsidR="000E69BE" w:rsidRPr="00F14C85" w:rsidRDefault="000E69BE" w:rsidP="007A2048">
            <w:pPr>
              <w:spacing w:after="0"/>
              <w:jc w:val="right"/>
              <w:rPr>
                <w:ins w:id="45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46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15 (68.2%)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92262" w14:textId="77777777" w:rsidR="000E69BE" w:rsidRPr="00F14C85" w:rsidRDefault="000E69BE" w:rsidP="007A2048">
            <w:pPr>
              <w:spacing w:after="0"/>
              <w:jc w:val="right"/>
              <w:rPr>
                <w:ins w:id="47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48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7 (31.8%)</w:t>
              </w:r>
            </w:ins>
          </w:p>
        </w:tc>
      </w:tr>
      <w:tr w:rsidR="000E69BE" w:rsidRPr="00F14C85" w14:paraId="120B4D86" w14:textId="77777777" w:rsidTr="007A2048">
        <w:trPr>
          <w:trHeight w:val="300"/>
          <w:ins w:id="49" w:author="Sabine Specht" w:date="2016-11-18T21:37:00Z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0C34" w14:textId="77777777" w:rsidR="000E69BE" w:rsidRPr="00F14C85" w:rsidRDefault="000E69BE" w:rsidP="007A2048">
            <w:pPr>
              <w:spacing w:after="0"/>
              <w:jc w:val="center"/>
              <w:rPr>
                <w:ins w:id="50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51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MIN 3w</w:t>
              </w:r>
            </w:ins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A036E" w14:textId="77777777" w:rsidR="000E69BE" w:rsidRPr="00F14C85" w:rsidRDefault="000E69BE" w:rsidP="007A2048">
            <w:pPr>
              <w:spacing w:after="0"/>
              <w:jc w:val="right"/>
              <w:rPr>
                <w:ins w:id="52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53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15 (64.2%)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252F2" w14:textId="77777777" w:rsidR="000E69BE" w:rsidRPr="00F14C85" w:rsidRDefault="000E69BE" w:rsidP="007A2048">
            <w:pPr>
              <w:spacing w:after="0"/>
              <w:jc w:val="right"/>
              <w:rPr>
                <w:ins w:id="54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55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8 (34.8%)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512C4" w14:textId="77777777" w:rsidR="000E69BE" w:rsidRPr="00F14C85" w:rsidRDefault="000E69BE" w:rsidP="007A2048">
            <w:pPr>
              <w:spacing w:after="0"/>
              <w:jc w:val="right"/>
              <w:rPr>
                <w:ins w:id="56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57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14 (60.9%)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9EA0" w14:textId="77777777" w:rsidR="000E69BE" w:rsidRPr="00F14C85" w:rsidRDefault="000E69BE" w:rsidP="007A2048">
            <w:pPr>
              <w:spacing w:after="0"/>
              <w:jc w:val="right"/>
              <w:rPr>
                <w:ins w:id="58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59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9 (39.1%)</w:t>
              </w:r>
            </w:ins>
          </w:p>
        </w:tc>
      </w:tr>
      <w:tr w:rsidR="000E69BE" w:rsidRPr="00F14C85" w14:paraId="7B7F49AD" w14:textId="77777777" w:rsidTr="007A2048">
        <w:trPr>
          <w:trHeight w:val="300"/>
          <w:ins w:id="60" w:author="Sabine Specht" w:date="2016-11-18T21:37:00Z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C8A6" w14:textId="77777777" w:rsidR="000E69BE" w:rsidRPr="00F14C85" w:rsidRDefault="000E69BE" w:rsidP="007A2048">
            <w:pPr>
              <w:spacing w:after="0"/>
              <w:jc w:val="center"/>
              <w:rPr>
                <w:ins w:id="61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62" w:author="Sabine Specht" w:date="2016-11-18T21:37:00Z"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DOX 3w</w:t>
              </w:r>
            </w:ins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36045" w14:textId="77777777" w:rsidR="000E69BE" w:rsidRPr="00F14C85" w:rsidRDefault="000E69BE" w:rsidP="007A2048">
            <w:pPr>
              <w:spacing w:after="0"/>
              <w:jc w:val="right"/>
              <w:rPr>
                <w:ins w:id="63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64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14 (63.6%)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11A59" w14:textId="77777777" w:rsidR="000E69BE" w:rsidRPr="00F14C85" w:rsidRDefault="000E69BE" w:rsidP="007A2048">
            <w:pPr>
              <w:spacing w:after="0"/>
              <w:jc w:val="right"/>
              <w:rPr>
                <w:ins w:id="65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66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8 (36.4%)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C95A9" w14:textId="77777777" w:rsidR="000E69BE" w:rsidRPr="00F14C85" w:rsidRDefault="000E69BE" w:rsidP="007A2048">
            <w:pPr>
              <w:spacing w:after="0"/>
              <w:jc w:val="right"/>
              <w:rPr>
                <w:ins w:id="67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68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13 (59.1%)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3941" w14:textId="77777777" w:rsidR="000E69BE" w:rsidRPr="00F14C85" w:rsidRDefault="000E69BE" w:rsidP="007A2048">
            <w:pPr>
              <w:spacing w:after="0"/>
              <w:jc w:val="right"/>
              <w:rPr>
                <w:ins w:id="69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70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9 (40.9%)</w:t>
              </w:r>
            </w:ins>
          </w:p>
        </w:tc>
      </w:tr>
      <w:tr w:rsidR="000E69BE" w:rsidRPr="00F14C85" w14:paraId="0E44D13B" w14:textId="77777777" w:rsidTr="007A2048">
        <w:trPr>
          <w:trHeight w:val="300"/>
          <w:ins w:id="71" w:author="Sabine Specht" w:date="2016-11-18T21:37:00Z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A7499" w14:textId="77777777" w:rsidR="000E69BE" w:rsidRPr="00F14C85" w:rsidRDefault="000E69BE" w:rsidP="007A2048">
            <w:pPr>
              <w:spacing w:after="0"/>
              <w:jc w:val="center"/>
              <w:rPr>
                <w:ins w:id="72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73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ALB</w:t>
              </w:r>
              <w:r w:rsidRPr="00F14C8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 xml:space="preserve"> 3d</w:t>
              </w:r>
            </w:ins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7EA13" w14:textId="77777777" w:rsidR="000E69BE" w:rsidRPr="00F14C85" w:rsidRDefault="000E69BE" w:rsidP="007A2048">
            <w:pPr>
              <w:spacing w:after="0"/>
              <w:jc w:val="right"/>
              <w:rPr>
                <w:ins w:id="74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75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15 (68.2%)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BA23C" w14:textId="77777777" w:rsidR="000E69BE" w:rsidRPr="00F14C85" w:rsidRDefault="000E69BE" w:rsidP="007A2048">
            <w:pPr>
              <w:spacing w:after="0"/>
              <w:jc w:val="right"/>
              <w:rPr>
                <w:ins w:id="76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77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7 (31.8%)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BAEA3" w14:textId="77777777" w:rsidR="000E69BE" w:rsidRPr="00F14C85" w:rsidRDefault="000E69BE" w:rsidP="007A2048">
            <w:pPr>
              <w:spacing w:after="0"/>
              <w:jc w:val="right"/>
              <w:rPr>
                <w:ins w:id="78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79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13 (59.1%)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79110" w14:textId="77777777" w:rsidR="000E69BE" w:rsidRPr="00F14C85" w:rsidRDefault="000E69BE" w:rsidP="007A2048">
            <w:pPr>
              <w:spacing w:after="0"/>
              <w:jc w:val="right"/>
              <w:rPr>
                <w:ins w:id="80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ins w:id="81" w:author="Sabine Specht" w:date="2016-11-18T21:3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n-GB"/>
                </w:rPr>
                <w:t>9 (40.9%)</w:t>
              </w:r>
            </w:ins>
          </w:p>
        </w:tc>
      </w:tr>
    </w:tbl>
    <w:p w14:paraId="02D08FC7" w14:textId="0E5BABF5" w:rsidR="008A0584" w:rsidRPr="0003585C" w:rsidDel="000E69BE" w:rsidRDefault="008A0584" w:rsidP="000E69BE">
      <w:pPr>
        <w:spacing w:after="0"/>
        <w:rPr>
          <w:del w:id="82" w:author="Sabine Specht" w:date="2016-11-18T21:37:00Z"/>
          <w:rFonts w:ascii="Arial" w:eastAsia="Times New Roman" w:hAnsi="Arial" w:cs="Arial"/>
          <w:b/>
          <w:color w:val="000000"/>
          <w:sz w:val="18"/>
          <w:szCs w:val="18"/>
          <w:vertAlign w:val="superscript"/>
          <w:lang w:val="en-GB" w:eastAsia="en-GB"/>
        </w:rPr>
      </w:pPr>
      <w:del w:id="83" w:author="Sabine Specht" w:date="2016-11-18T21:37:00Z">
        <w:r w:rsidDel="000E69B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ITT analysis – Effect of the study drugs on presence of </w:delText>
        </w:r>
        <w:r w:rsidRPr="00393049" w:rsidDel="000E69BE">
          <w:rPr>
            <w:rFonts w:ascii="Arial" w:eastAsia="Times New Roman" w:hAnsi="Arial" w:cs="Arial"/>
            <w:b/>
            <w:i/>
            <w:color w:val="000000"/>
            <w:sz w:val="18"/>
            <w:szCs w:val="18"/>
            <w:lang w:val="en-GB" w:eastAsia="en-GB"/>
          </w:rPr>
          <w:delText>Wolbachia</w:delText>
        </w:r>
        <w:r w:rsidDel="000E69B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 xml:space="preserve"> in nodule </w:delText>
        </w:r>
      </w:del>
      <w:del w:id="84" w:author="Sabine Specht" w:date="2016-11-18T19:33:00Z">
        <w:r w:rsidDel="0035624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35624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  <w:r w:rsidDel="0035624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tab/>
        </w:r>
      </w:del>
      <w:del w:id="85" w:author="Sabine Specht" w:date="2016-11-18T21:37:00Z">
        <w:r w:rsidDel="000E69BE">
          <w:rPr>
            <w:rFonts w:ascii="Arial" w:eastAsia="Times New Roman" w:hAnsi="Arial" w:cs="Arial"/>
            <w:b/>
            <w:color w:val="000000"/>
            <w:sz w:val="18"/>
            <w:szCs w:val="18"/>
            <w:lang w:val="en-GB" w:eastAsia="en-GB"/>
          </w:rPr>
          <w:delText>sections: statistics for FtsZ/Actin</w:delText>
        </w:r>
        <w:r w:rsidDel="000E69BE">
          <w:rPr>
            <w:rFonts w:ascii="Arial" w:eastAsia="Times New Roman" w:hAnsi="Arial" w:cs="Arial"/>
            <w:b/>
            <w:color w:val="000000"/>
            <w:sz w:val="18"/>
            <w:szCs w:val="18"/>
            <w:vertAlign w:val="superscript"/>
            <w:lang w:val="en-GB" w:eastAsia="en-GB"/>
          </w:rPr>
          <w:delText>a,b</w:delText>
        </w:r>
      </w:del>
    </w:p>
    <w:p w14:paraId="162870D4" w14:textId="6DE0A114" w:rsidR="008A0584" w:rsidRPr="003E6329" w:rsidDel="000E69BE" w:rsidRDefault="008A0584" w:rsidP="000E69BE">
      <w:pPr>
        <w:spacing w:after="0"/>
        <w:rPr>
          <w:del w:id="86" w:author="Sabine Specht" w:date="2016-11-18T21:37:00Z"/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W w:w="51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2"/>
        <w:gridCol w:w="443"/>
        <w:gridCol w:w="1658"/>
        <w:gridCol w:w="1879"/>
        <w:gridCol w:w="1879"/>
        <w:gridCol w:w="1960"/>
      </w:tblGrid>
      <w:tr w:rsidR="008A0584" w:rsidRPr="00F14C85" w:rsidDel="000E69BE" w14:paraId="562E62DD" w14:textId="73339447" w:rsidTr="007C116A">
        <w:trPr>
          <w:trHeight w:val="280"/>
          <w:del w:id="87" w:author="Sabine Specht" w:date="2016-11-18T21:37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D3CF3" w14:textId="5D907C9E" w:rsidR="008A0584" w:rsidRPr="003E6329" w:rsidDel="000E69BE" w:rsidRDefault="008A0584" w:rsidP="000E69BE">
            <w:pPr>
              <w:spacing w:after="0"/>
              <w:rPr>
                <w:del w:id="88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0F24" w14:textId="0A4292C0" w:rsidR="008A0584" w:rsidRPr="003E6329" w:rsidDel="000E69BE" w:rsidRDefault="008A0584" w:rsidP="000E69BE">
            <w:pPr>
              <w:spacing w:after="0"/>
              <w:rPr>
                <w:del w:id="89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del w:id="90" w:author="Sabine Specht" w:date="2016-11-18T21:37:00Z">
              <w:r w:rsidRPr="003E6329" w:rsidDel="000E69BE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C240" w14:textId="40EC339C" w:rsidR="008A0584" w:rsidRPr="00F14C85" w:rsidDel="000E69BE" w:rsidRDefault="008A0584" w:rsidP="000E69BE">
            <w:pPr>
              <w:spacing w:after="0"/>
              <w:rPr>
                <w:del w:id="91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92" w:author="Sabine Specht" w:date="2016-11-18T21:37:00Z">
              <w:r w:rsidRPr="00F14C85" w:rsidDel="000E69B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 + ALB 3d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F9D9" w14:textId="3CF8732E" w:rsidR="008A0584" w:rsidRPr="00F14C85" w:rsidDel="000E69BE" w:rsidRDefault="008A0584" w:rsidP="000E69BE">
            <w:pPr>
              <w:spacing w:after="0"/>
              <w:rPr>
                <w:del w:id="93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94" w:author="Sabine Specht" w:date="2016-11-18T21:37:00Z">
              <w:r w:rsidRPr="00F14C85" w:rsidDel="000E69B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MIN 3w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E98D" w14:textId="786FC469" w:rsidR="008A0584" w:rsidRPr="00F14C85" w:rsidDel="000E69BE" w:rsidRDefault="008A0584" w:rsidP="000E69BE">
            <w:pPr>
              <w:spacing w:after="0"/>
              <w:rPr>
                <w:del w:id="95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96" w:author="Sabine Specht" w:date="2016-11-18T21:37:00Z">
              <w:r w:rsidRPr="00F14C85" w:rsidDel="000E69B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DOX 3w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9977" w14:textId="048EBE9F" w:rsidR="008A0584" w:rsidRPr="00F14C85" w:rsidDel="000E69BE" w:rsidRDefault="008A0584" w:rsidP="000E69BE">
            <w:pPr>
              <w:spacing w:after="0"/>
              <w:rPr>
                <w:del w:id="97" w:author="Sabine Specht" w:date="2016-11-18T21:37:00Z"/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98" w:author="Sabine Specht" w:date="2016-11-18T21:37:00Z">
              <w:r w:rsidRPr="00F14C85" w:rsidDel="000E69B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ALB 3d</w:delText>
              </w:r>
            </w:del>
          </w:p>
        </w:tc>
      </w:tr>
      <w:tr w:rsidR="008A0584" w:rsidRPr="00233C79" w:rsidDel="000E69BE" w14:paraId="16145076" w14:textId="71D402A6" w:rsidTr="007C116A">
        <w:trPr>
          <w:trHeight w:val="280"/>
          <w:del w:id="99" w:author="Sabine Specht" w:date="2016-11-18T21:37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A335" w14:textId="67F25C7D" w:rsidR="008A0584" w:rsidRPr="00233C79" w:rsidDel="000E69BE" w:rsidRDefault="008A0584" w:rsidP="000E69BE">
            <w:pPr>
              <w:spacing w:after="0"/>
              <w:rPr>
                <w:del w:id="100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101" w:author="Sabine Specht" w:date="2016-11-18T21:37:00Z">
              <w:r w:rsidRPr="00233C79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DOX 4w</w:delText>
              </w:r>
            </w:del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09CF" w14:textId="586D3D2F" w:rsidR="008A0584" w:rsidRPr="00233C79" w:rsidDel="000E69BE" w:rsidRDefault="008A0584" w:rsidP="000E69BE">
            <w:pPr>
              <w:spacing w:after="0"/>
              <w:rPr>
                <w:del w:id="102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103" w:author="Sabine Specht" w:date="2016-11-18T21:37:00Z">
              <w:r w:rsidRPr="00233C79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3712" w14:textId="4FF650BA" w:rsidR="008A0584" w:rsidRPr="00901F02" w:rsidDel="000E69BE" w:rsidRDefault="008A0584" w:rsidP="000E69BE">
            <w:pPr>
              <w:spacing w:after="0"/>
              <w:rPr>
                <w:del w:id="104" w:author="Sabine Specht" w:date="2016-11-18T21:37:00Z"/>
                <w:rFonts w:ascii="Arial" w:eastAsia="Times New Roman" w:hAnsi="Arial" w:cs="Arial"/>
                <w:bCs/>
                <w:sz w:val="18"/>
                <w:szCs w:val="18"/>
              </w:rPr>
            </w:pPr>
            <w:del w:id="105" w:author="Sabine Specht" w:date="2016-11-18T21:37:00Z">
              <w:r w:rsidRPr="00901F02" w:rsidDel="000E69BE">
                <w:rPr>
                  <w:rFonts w:ascii="Arial" w:eastAsia="Times New Roman" w:hAnsi="Arial" w:cs="Arial"/>
                  <w:bCs/>
                  <w:i/>
                  <w:sz w:val="18"/>
                  <w:szCs w:val="18"/>
                </w:rPr>
                <w:delText>p</w:delText>
              </w:r>
              <w:r w:rsidRPr="00901F02" w:rsidDel="000E69BE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=0.8</w:delText>
              </w:r>
              <w:r w:rsidDel="000E69BE">
                <w:rPr>
                  <w:rFonts w:ascii="Arial" w:eastAsia="Times New Roman" w:hAnsi="Arial" w:cs="Arial"/>
                  <w:bCs/>
                  <w:sz w:val="18"/>
                  <w:szCs w:val="18"/>
                </w:rPr>
                <w:delText>051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8474" w14:textId="051FA4F6" w:rsidR="008A0584" w:rsidRPr="00901F02" w:rsidDel="000E69BE" w:rsidRDefault="008A0584" w:rsidP="000E69BE">
            <w:pPr>
              <w:spacing w:after="0"/>
              <w:rPr>
                <w:del w:id="106" w:author="Sabine Specht" w:date="2016-11-18T21:37:00Z"/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del w:id="107" w:author="Sabine Specht" w:date="2016-11-18T21:37:00Z">
              <w:r w:rsidRPr="00901F02" w:rsidDel="000E69BE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</w:rPr>
                <w:delText>p</w:delText>
              </w:r>
              <w:r w:rsidRPr="00901F02" w:rsidDel="000E69BE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=0.0</w:delText>
              </w:r>
              <w:r w:rsidDel="000E69BE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397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4AF4" w14:textId="32657602" w:rsidR="008A0584" w:rsidRPr="00901F02" w:rsidDel="000E69BE" w:rsidRDefault="008A0584" w:rsidP="000E69BE">
            <w:pPr>
              <w:spacing w:after="0"/>
              <w:rPr>
                <w:del w:id="108" w:author="Sabine Specht" w:date="2016-11-18T21:37:00Z"/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del w:id="109" w:author="Sabine Specht" w:date="2016-11-18T21:37:00Z">
              <w:r w:rsidRPr="00901F02" w:rsidDel="000E69BE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</w:rPr>
                <w:delText>p</w:delText>
              </w:r>
              <w:r w:rsidRPr="00901F02" w:rsidDel="000E69BE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=0.002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D5360" w14:textId="6E13348D" w:rsidR="008A0584" w:rsidRPr="000F6FB0" w:rsidDel="000E69BE" w:rsidRDefault="008A0584" w:rsidP="000E69BE">
            <w:pPr>
              <w:spacing w:after="0"/>
              <w:rPr>
                <w:del w:id="110" w:author="Sabine Specht" w:date="2016-11-18T21:37:00Z"/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del w:id="111" w:author="Sabine Specht" w:date="2016-11-18T21:37:00Z">
              <w:r w:rsidRPr="000F6FB0" w:rsidDel="000E69BE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</w:rPr>
                <w:delText>p</w:delText>
              </w:r>
              <w:r w:rsidRPr="000F6FB0" w:rsidDel="000E69BE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delText>&lt;0.0001</w:delText>
              </w:r>
            </w:del>
          </w:p>
        </w:tc>
      </w:tr>
      <w:tr w:rsidR="008A0584" w:rsidRPr="000C52BA" w:rsidDel="000E69BE" w14:paraId="47718B62" w14:textId="50BB3942" w:rsidTr="007C116A">
        <w:trPr>
          <w:trHeight w:val="280"/>
          <w:del w:id="112" w:author="Sabine Specht" w:date="2016-11-18T21:37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F7664" w14:textId="7A79BA50" w:rsidR="008A0584" w:rsidRPr="00233C79" w:rsidDel="000E69BE" w:rsidRDefault="008A0584" w:rsidP="000E69BE">
            <w:pPr>
              <w:spacing w:after="0"/>
              <w:rPr>
                <w:del w:id="113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114" w:author="Sabine Specht" w:date="2016-11-18T21:37:00Z">
              <w:r w:rsidRPr="00233C79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A4A7" w14:textId="785E6146" w:rsidR="008A0584" w:rsidRPr="00233C79" w:rsidDel="000E69BE" w:rsidRDefault="008A0584" w:rsidP="000E69BE">
            <w:pPr>
              <w:spacing w:after="0"/>
              <w:rPr>
                <w:del w:id="115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del w:id="116" w:author="Sabine Specht" w:date="2016-11-18T21:37:00Z">
              <w:r w:rsidRPr="00233C79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A211" w14:textId="4F6B0109" w:rsidR="008A0584" w:rsidRPr="00901F02" w:rsidDel="000E69BE" w:rsidRDefault="008A0584" w:rsidP="000E69BE">
            <w:pPr>
              <w:spacing w:after="0"/>
              <w:rPr>
                <w:del w:id="117" w:author="Sabine Specht" w:date="2016-11-18T21:37:00Z"/>
                <w:rFonts w:ascii="Arial" w:eastAsia="Times New Roman" w:hAnsi="Arial" w:cs="Arial"/>
                <w:sz w:val="18"/>
                <w:szCs w:val="18"/>
                <w:vertAlign w:val="superscript"/>
              </w:rPr>
            </w:pPr>
            <w:del w:id="118" w:author="Sabine Specht" w:date="2016-11-18T21:37:00Z">
              <w:r w:rsidRPr="00901F02" w:rsidDel="000E69BE">
                <w:rPr>
                  <w:rFonts w:ascii="Arial" w:eastAsia="Times New Roman" w:hAnsi="Arial" w:cs="Arial"/>
                  <w:sz w:val="18"/>
                  <w:szCs w:val="18"/>
                </w:rPr>
                <w:delText>OR 1.1 [0.52;2.3</w:delText>
              </w:r>
              <w:r w:rsidDel="000E69BE">
                <w:rPr>
                  <w:rFonts w:ascii="Arial" w:eastAsia="Times New Roman" w:hAnsi="Arial" w:cs="Arial"/>
                  <w:sz w:val="18"/>
                  <w:szCs w:val="18"/>
                </w:rPr>
                <w:delText>5</w:delText>
              </w:r>
              <w:r w:rsidRPr="00901F02" w:rsidDel="000E69BE">
                <w:rPr>
                  <w:rFonts w:ascii="Arial" w:eastAsia="Times New Roman" w:hAnsi="Arial" w:cs="Arial"/>
                  <w:sz w:val="18"/>
                  <w:szCs w:val="18"/>
                </w:rPr>
                <w:delText>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02258" w14:textId="64F4E93A" w:rsidR="008A0584" w:rsidRPr="00901F02" w:rsidDel="000E69BE" w:rsidRDefault="008A0584" w:rsidP="000E69BE">
            <w:pPr>
              <w:spacing w:after="0"/>
              <w:rPr>
                <w:del w:id="119" w:author="Sabine Specht" w:date="2016-11-18T21:37:00Z"/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</w:pPr>
            <w:del w:id="120" w:author="Sabine Specht" w:date="2016-11-18T21:37:00Z">
              <w:r w:rsidRPr="00901F02"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OR 2.3</w:delText>
              </w:r>
              <w:r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3</w:delText>
              </w:r>
              <w:r w:rsidRPr="00901F02"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 xml:space="preserve"> [1.04;5.</w:delText>
              </w:r>
              <w:r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22</w:delText>
              </w:r>
              <w:r w:rsidRPr="00901F02"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]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25E56" w14:textId="5F153DAF" w:rsidR="008A0584" w:rsidRPr="00901F02" w:rsidDel="000E69BE" w:rsidRDefault="008A0584" w:rsidP="000E69BE">
            <w:pPr>
              <w:spacing w:after="0"/>
              <w:rPr>
                <w:del w:id="121" w:author="Sabine Specht" w:date="2016-11-18T21:37:00Z"/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</w:pPr>
            <w:del w:id="122" w:author="Sabine Specht" w:date="2016-11-18T21:37:00Z">
              <w:r w:rsidRPr="00901F02"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OR 3.2</w:delText>
              </w:r>
              <w:r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7</w:delText>
              </w:r>
              <w:r w:rsidRPr="00901F02"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 xml:space="preserve"> [1.5</w:delText>
              </w:r>
              <w:r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4</w:delText>
              </w:r>
              <w:r w:rsidRPr="00901F02"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;6.</w:delText>
              </w:r>
              <w:r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93</w:delText>
              </w:r>
              <w:r w:rsidRPr="00901F02" w:rsidDel="000E69BE">
                <w:rPr>
                  <w:rFonts w:ascii="Arial" w:eastAsia="Times New Roman" w:hAnsi="Arial" w:cs="Arial"/>
                  <w:b/>
                  <w:sz w:val="18"/>
                  <w:szCs w:val="18"/>
                </w:rPr>
                <w:delText>]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9F74F" w14:textId="747BE98A" w:rsidR="008A0584" w:rsidRPr="000F6FB0" w:rsidDel="000E69BE" w:rsidRDefault="008A0584" w:rsidP="000E69BE">
            <w:pPr>
              <w:spacing w:after="0"/>
              <w:rPr>
                <w:del w:id="123" w:author="Sabine Specht" w:date="2016-11-18T21:37:00Z"/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del w:id="124" w:author="Sabine Specht" w:date="2016-11-18T21:37:00Z">
              <w:r w:rsidRPr="000F6FB0"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 xml:space="preserve">OR </w:delText>
              </w:r>
              <w:r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10.02</w:delText>
              </w:r>
              <w:r w:rsidRPr="000F6FB0"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 xml:space="preserve"> [4.17;2</w:delText>
              </w:r>
              <w:r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4.11</w:delText>
              </w:r>
              <w:r w:rsidRPr="000F6FB0"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]</w:delText>
              </w:r>
            </w:del>
          </w:p>
        </w:tc>
      </w:tr>
      <w:tr w:rsidR="008A0584" w:rsidRPr="000C52BA" w:rsidDel="000E69BE" w14:paraId="3273AA0C" w14:textId="0C8BBD32" w:rsidTr="007C116A">
        <w:trPr>
          <w:trHeight w:val="280"/>
          <w:del w:id="125" w:author="Sabine Specht" w:date="2016-11-18T21:37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D07D7" w14:textId="78E46750" w:rsidR="008A0584" w:rsidRPr="000F6FB0" w:rsidDel="000E69BE" w:rsidRDefault="008A0584" w:rsidP="000E69BE">
            <w:pPr>
              <w:spacing w:after="0"/>
              <w:rPr>
                <w:del w:id="126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27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 + ALB 3d</w:delText>
              </w:r>
            </w:del>
          </w:p>
        </w:tc>
        <w:tc>
          <w:tcPr>
            <w:tcW w:w="2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A9C2" w14:textId="0E327DC8" w:rsidR="008A0584" w:rsidRPr="000F6FB0" w:rsidDel="000E69BE" w:rsidRDefault="008A0584" w:rsidP="000E69BE">
            <w:pPr>
              <w:spacing w:after="0"/>
              <w:rPr>
                <w:del w:id="128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29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74B78" w14:textId="4210077F" w:rsidR="008A0584" w:rsidRPr="000F6FB0" w:rsidDel="000E69BE" w:rsidRDefault="008A0584" w:rsidP="000E69BE">
            <w:pPr>
              <w:spacing w:after="0"/>
              <w:rPr>
                <w:del w:id="130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72C2F" w14:textId="36E0002C" w:rsidR="008A0584" w:rsidRPr="0047635C" w:rsidDel="000E69BE" w:rsidRDefault="008A0584" w:rsidP="000E69BE">
            <w:pPr>
              <w:spacing w:after="0"/>
              <w:rPr>
                <w:del w:id="131" w:author="Sabine Specht" w:date="2016-11-18T21:37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32" w:author="Sabine Specht" w:date="2016-11-18T21:37:00Z">
              <w:r w:rsidRPr="00905A41" w:rsidDel="000E69BE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47635C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</w:delText>
              </w:r>
              <w:r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1074</w:delText>
              </w:r>
            </w:del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6EF01" w14:textId="68434E8F" w:rsidR="008A0584" w:rsidRPr="003E16B2" w:rsidDel="000E69BE" w:rsidRDefault="008A0584" w:rsidP="000E69BE">
            <w:pPr>
              <w:spacing w:after="0"/>
              <w:rPr>
                <w:del w:id="133" w:author="Sabine Specht" w:date="2016-11-18T21:37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34" w:author="Sabine Specht" w:date="2016-11-18T21:37:00Z">
              <w:r w:rsidRPr="003E16B2" w:rsidDel="000E69BE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3E16B2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=0.0051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BAA5D" w14:textId="0009A1AB" w:rsidR="008A0584" w:rsidRPr="000F6FB0" w:rsidDel="000E69BE" w:rsidRDefault="008A0584" w:rsidP="000E69BE">
            <w:pPr>
              <w:spacing w:after="0"/>
              <w:rPr>
                <w:del w:id="135" w:author="Sabine Specht" w:date="2016-11-18T21:37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136" w:author="Sabine Specht" w:date="2016-11-18T21:37:00Z">
              <w:r w:rsidRPr="000F6FB0" w:rsidDel="000E69BE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0F6FB0" w:rsidDel="000E69BE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&lt;0.0001</w:delText>
              </w:r>
            </w:del>
          </w:p>
        </w:tc>
      </w:tr>
      <w:tr w:rsidR="008A0584" w:rsidRPr="000C52BA" w:rsidDel="000E69BE" w14:paraId="1EBE50AC" w14:textId="03D7E385" w:rsidTr="007C116A">
        <w:trPr>
          <w:trHeight w:val="280"/>
          <w:del w:id="137" w:author="Sabine Specht" w:date="2016-11-18T21:37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F565E" w14:textId="768635F9" w:rsidR="008A0584" w:rsidRPr="000F6FB0" w:rsidDel="000E69BE" w:rsidRDefault="008A0584" w:rsidP="000E69BE">
            <w:pPr>
              <w:spacing w:after="0"/>
              <w:rPr>
                <w:del w:id="138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39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1CFA" w14:textId="23ED70CC" w:rsidR="008A0584" w:rsidRPr="000F6FB0" w:rsidDel="000E69BE" w:rsidRDefault="008A0584" w:rsidP="000E69BE">
            <w:pPr>
              <w:spacing w:after="0"/>
              <w:rPr>
                <w:del w:id="140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41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91F0" w14:textId="670CFC1A" w:rsidR="008A0584" w:rsidRPr="000F6FB0" w:rsidDel="000E69BE" w:rsidRDefault="008A0584" w:rsidP="000E69BE">
            <w:pPr>
              <w:spacing w:after="0"/>
              <w:rPr>
                <w:del w:id="142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88C6A" w14:textId="2469B13A" w:rsidR="008A0584" w:rsidRPr="0047635C" w:rsidDel="000E69BE" w:rsidRDefault="008A0584" w:rsidP="000E69BE">
            <w:pPr>
              <w:spacing w:after="0"/>
              <w:rPr>
                <w:del w:id="143" w:author="Sabine Specht" w:date="2016-11-18T21:37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144" w:author="Sabine Specht" w:date="2016-11-18T21:37:00Z">
              <w:r w:rsidRPr="0047635C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</w:delText>
              </w:r>
              <w:r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92</w:delText>
              </w:r>
              <w:r w:rsidRPr="0047635C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</w:delText>
              </w:r>
              <w:r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87</w:delText>
              </w:r>
              <w:r w:rsidRPr="0047635C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;</w:delText>
              </w:r>
              <w:r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4.23</w:delText>
              </w:r>
            </w:del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F8B62" w14:textId="4D4E0F2F" w:rsidR="008A0584" w:rsidRPr="003E16B2" w:rsidDel="000E69BE" w:rsidRDefault="008A0584" w:rsidP="000E69BE">
            <w:pPr>
              <w:spacing w:after="0"/>
              <w:rPr>
                <w:del w:id="145" w:author="Sabine Specht" w:date="2016-11-18T21:37:00Z"/>
                <w:rFonts w:ascii="Arial" w:eastAsia="Times New Roman" w:hAnsi="Arial" w:cs="Arial"/>
                <w:sz w:val="18"/>
                <w:szCs w:val="18"/>
                <w:vertAlign w:val="superscript"/>
                <w:lang w:val="en-US"/>
              </w:rPr>
            </w:pPr>
            <w:del w:id="146" w:author="Sabine Specht" w:date="2016-11-18T21:37:00Z">
              <w:r w:rsidRPr="003E16B2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2.81 [1.36;5.79]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1660" w14:textId="6BE3238E" w:rsidR="008A0584" w:rsidRPr="000F6FB0" w:rsidDel="000E69BE" w:rsidRDefault="008A0584" w:rsidP="000E69BE">
            <w:pPr>
              <w:spacing w:after="0"/>
              <w:rPr>
                <w:del w:id="147" w:author="Sabine Specht" w:date="2016-11-18T21:37:00Z"/>
                <w:rFonts w:ascii="Arial" w:eastAsia="Times New Roman" w:hAnsi="Arial" w:cs="Arial"/>
                <w:b/>
                <w:sz w:val="18"/>
                <w:szCs w:val="18"/>
                <w:vertAlign w:val="superscript"/>
                <w:lang w:val="en-US"/>
              </w:rPr>
            </w:pPr>
            <w:del w:id="148" w:author="Sabine Specht" w:date="2016-11-18T21:37:00Z">
              <w:r w:rsidRPr="000F6FB0"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OR 8.43 [3.58;19.84]</w:delText>
              </w:r>
            </w:del>
          </w:p>
        </w:tc>
      </w:tr>
      <w:tr w:rsidR="008A0584" w:rsidRPr="000F6FB0" w:rsidDel="000E69BE" w14:paraId="658B5E52" w14:textId="5D2C9778" w:rsidTr="007C116A">
        <w:trPr>
          <w:trHeight w:val="280"/>
          <w:del w:id="149" w:author="Sabine Specht" w:date="2016-11-18T21:37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98A44" w14:textId="10210B26" w:rsidR="008A0584" w:rsidRPr="000F6FB0" w:rsidDel="000E69BE" w:rsidRDefault="008A0584" w:rsidP="000E69BE">
            <w:pPr>
              <w:spacing w:after="0"/>
              <w:rPr>
                <w:del w:id="150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51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MIN 3w</w:delText>
              </w:r>
            </w:del>
          </w:p>
        </w:tc>
        <w:tc>
          <w:tcPr>
            <w:tcW w:w="2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F387" w14:textId="7008AD7F" w:rsidR="008A0584" w:rsidRPr="000F6FB0" w:rsidDel="000E69BE" w:rsidRDefault="008A0584" w:rsidP="000E69BE">
            <w:pPr>
              <w:spacing w:after="0"/>
              <w:rPr>
                <w:del w:id="152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53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02496" w14:textId="17F4E371" w:rsidR="008A0584" w:rsidRPr="000F6FB0" w:rsidDel="000E69BE" w:rsidRDefault="008A0584" w:rsidP="000E69BE">
            <w:pPr>
              <w:spacing w:after="0"/>
              <w:rPr>
                <w:del w:id="154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85E38" w14:textId="28C614BC" w:rsidR="008A0584" w:rsidRPr="000F6FB0" w:rsidDel="000E69BE" w:rsidRDefault="008A0584" w:rsidP="000E69BE">
            <w:pPr>
              <w:spacing w:after="0"/>
              <w:rPr>
                <w:del w:id="155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35F03" w14:textId="127E9F4D" w:rsidR="008A0584" w:rsidRPr="008C724A" w:rsidDel="000E69BE" w:rsidRDefault="008A0584" w:rsidP="000E69BE">
            <w:pPr>
              <w:spacing w:after="0"/>
              <w:rPr>
                <w:del w:id="156" w:author="Sabine Specht" w:date="2016-11-18T21:37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57" w:author="Sabine Specht" w:date="2016-11-18T21:37:00Z">
              <w:r w:rsidRPr="00905A41" w:rsidDel="000E69BE">
                <w:rPr>
                  <w:rFonts w:ascii="Arial" w:eastAsia="Times New Roman" w:hAnsi="Arial" w:cs="Arial"/>
                  <w:i/>
                  <w:sz w:val="18"/>
                  <w:szCs w:val="18"/>
                  <w:lang w:val="en-US"/>
                </w:rPr>
                <w:delText>p</w:delText>
              </w:r>
              <w:r w:rsidRPr="008C724A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=0.</w:delText>
              </w:r>
              <w:r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3565</w:delText>
              </w:r>
            </w:del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0D9AB" w14:textId="60EC1D4A" w:rsidR="008A0584" w:rsidRPr="000F6FB0" w:rsidDel="000E69BE" w:rsidRDefault="008A0584" w:rsidP="000E69BE">
            <w:pPr>
              <w:spacing w:after="0"/>
              <w:rPr>
                <w:del w:id="158" w:author="Sabine Specht" w:date="2016-11-18T21:37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159" w:author="Sabine Specht" w:date="2016-11-18T21:37:00Z">
              <w:r w:rsidRPr="000F6FB0" w:rsidDel="000E69BE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0F6FB0" w:rsidDel="000E69BE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=0.0003</w:delText>
              </w:r>
            </w:del>
          </w:p>
        </w:tc>
      </w:tr>
      <w:tr w:rsidR="008A0584" w:rsidRPr="007024AE" w:rsidDel="000E69BE" w14:paraId="2B955B07" w14:textId="256BB167" w:rsidTr="007C116A">
        <w:trPr>
          <w:trHeight w:val="280"/>
          <w:del w:id="160" w:author="Sabine Specht" w:date="2016-11-18T21:37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E4A87" w14:textId="44D6EAB9" w:rsidR="008A0584" w:rsidRPr="000F6FB0" w:rsidDel="000E69BE" w:rsidRDefault="008A0584" w:rsidP="000E69BE">
            <w:pPr>
              <w:spacing w:after="0"/>
              <w:rPr>
                <w:del w:id="161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62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F59B" w14:textId="49AB1B39" w:rsidR="008A0584" w:rsidRPr="000F6FB0" w:rsidDel="000E69BE" w:rsidRDefault="008A0584" w:rsidP="000E69BE">
            <w:pPr>
              <w:spacing w:after="0"/>
              <w:rPr>
                <w:del w:id="163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64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42FF8" w14:textId="44404322" w:rsidR="008A0584" w:rsidRPr="000F6FB0" w:rsidDel="000E69BE" w:rsidRDefault="008A0584" w:rsidP="000E69BE">
            <w:pPr>
              <w:spacing w:after="0"/>
              <w:rPr>
                <w:del w:id="165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13641" w14:textId="705C38A1" w:rsidR="008A0584" w:rsidRPr="000F6FB0" w:rsidDel="000E69BE" w:rsidRDefault="008A0584" w:rsidP="000E69BE">
            <w:pPr>
              <w:spacing w:after="0"/>
              <w:rPr>
                <w:del w:id="166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B2A70" w14:textId="49C18313" w:rsidR="008A0584" w:rsidRPr="008C724A" w:rsidDel="000E69BE" w:rsidRDefault="008A0584" w:rsidP="000E69BE">
            <w:pPr>
              <w:spacing w:after="0"/>
              <w:rPr>
                <w:del w:id="167" w:author="Sabine Specht" w:date="2016-11-18T21:37:00Z"/>
                <w:rFonts w:ascii="Arial" w:eastAsia="Times New Roman" w:hAnsi="Arial" w:cs="Arial"/>
                <w:sz w:val="18"/>
                <w:szCs w:val="18"/>
                <w:lang w:val="en-US"/>
              </w:rPr>
            </w:pPr>
            <w:del w:id="168" w:author="Sabine Specht" w:date="2016-11-18T21:37:00Z">
              <w:r w:rsidRPr="008C724A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OR 1.</w:delText>
              </w:r>
              <w:r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41</w:delText>
              </w:r>
              <w:r w:rsidRPr="008C724A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 [0.</w:delText>
              </w:r>
              <w:r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68</w:delText>
              </w:r>
              <w:r w:rsidRPr="008C724A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;</w:delText>
              </w:r>
              <w:r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>2.95</w:delText>
              </w:r>
              <w:r w:rsidRPr="008C724A" w:rsidDel="000E69BE">
                <w:rPr>
                  <w:rFonts w:ascii="Arial" w:eastAsia="Times New Roman" w:hAnsi="Arial" w:cs="Arial"/>
                  <w:sz w:val="18"/>
                  <w:szCs w:val="18"/>
                  <w:lang w:val="en-US"/>
                </w:rPr>
                <w:delText xml:space="preserve">]  </w:delText>
              </w:r>
            </w:del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E7D3" w14:textId="229ABDAF" w:rsidR="008A0584" w:rsidRPr="000F6FB0" w:rsidDel="000E69BE" w:rsidRDefault="008A0584" w:rsidP="000E69BE">
            <w:pPr>
              <w:spacing w:after="0"/>
              <w:rPr>
                <w:del w:id="169" w:author="Sabine Specht" w:date="2016-11-18T21:37:00Z"/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del w:id="170" w:author="Sabine Specht" w:date="2016-11-18T21:37:00Z">
              <w:r w:rsidRPr="000F6FB0"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 xml:space="preserve">OR 4.76 [2.03;11.18] </w:delText>
              </w:r>
            </w:del>
          </w:p>
        </w:tc>
      </w:tr>
      <w:tr w:rsidR="008A0584" w:rsidRPr="007024AE" w:rsidDel="000E69BE" w14:paraId="51F9E46E" w14:textId="62CEA868" w:rsidTr="007C116A">
        <w:trPr>
          <w:trHeight w:val="280"/>
          <w:del w:id="171" w:author="Sabine Specht" w:date="2016-11-18T21:37:00Z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1D910" w14:textId="142CF02D" w:rsidR="008A0584" w:rsidRPr="000F6FB0" w:rsidDel="000E69BE" w:rsidRDefault="008A0584" w:rsidP="000E69BE">
            <w:pPr>
              <w:spacing w:after="0"/>
              <w:rPr>
                <w:del w:id="172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73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DOX 3w</w:delText>
              </w:r>
            </w:del>
          </w:p>
        </w:tc>
        <w:tc>
          <w:tcPr>
            <w:tcW w:w="2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F328" w14:textId="69FC1BFE" w:rsidR="008A0584" w:rsidRPr="000F6FB0" w:rsidDel="000E69BE" w:rsidRDefault="008A0584" w:rsidP="000E69BE">
            <w:pPr>
              <w:spacing w:after="0"/>
              <w:rPr>
                <w:del w:id="174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75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D3626" w14:textId="07CACFE5" w:rsidR="008A0584" w:rsidRPr="000F6FB0" w:rsidDel="000E69BE" w:rsidRDefault="008A0584" w:rsidP="000E69BE">
            <w:pPr>
              <w:spacing w:after="0"/>
              <w:rPr>
                <w:del w:id="176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29DE" w14:textId="0A9637E5" w:rsidR="008A0584" w:rsidRPr="000F6FB0" w:rsidDel="000E69BE" w:rsidRDefault="008A0584" w:rsidP="000E69BE">
            <w:pPr>
              <w:spacing w:after="0"/>
              <w:rPr>
                <w:del w:id="177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A103A" w14:textId="3FEB0C68" w:rsidR="008A0584" w:rsidRPr="000F6FB0" w:rsidDel="000E69BE" w:rsidRDefault="008A0584" w:rsidP="000E69BE">
            <w:pPr>
              <w:spacing w:after="0"/>
              <w:rPr>
                <w:del w:id="178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D4E1A" w14:textId="15BBDB09" w:rsidR="008A0584" w:rsidRPr="000F6FB0" w:rsidDel="000E69BE" w:rsidRDefault="008A0584" w:rsidP="000E69BE">
            <w:pPr>
              <w:spacing w:after="0"/>
              <w:rPr>
                <w:del w:id="179" w:author="Sabine Specht" w:date="2016-11-18T21:37:00Z"/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del w:id="180" w:author="Sabine Specht" w:date="2016-11-18T21:37:00Z">
              <w:r w:rsidRPr="000F6FB0" w:rsidDel="000E69BE">
                <w:rPr>
                  <w:rFonts w:ascii="Arial" w:eastAsia="Times New Roman" w:hAnsi="Arial" w:cs="Arial"/>
                  <w:b/>
                  <w:bCs/>
                  <w:i/>
                  <w:sz w:val="18"/>
                  <w:szCs w:val="18"/>
                  <w:lang w:val="en-US"/>
                </w:rPr>
                <w:delText>p</w:delText>
              </w:r>
              <w:r w:rsidRPr="000F6FB0" w:rsidDel="000E69BE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=0.004</w:delText>
              </w:r>
              <w:r w:rsidDel="000E69BE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n-US"/>
                </w:rPr>
                <w:delText>6</w:delText>
              </w:r>
            </w:del>
          </w:p>
        </w:tc>
      </w:tr>
      <w:tr w:rsidR="008A0584" w:rsidRPr="007024AE" w:rsidDel="000E69BE" w14:paraId="703CC0D8" w14:textId="60A0C103" w:rsidTr="007C116A">
        <w:trPr>
          <w:trHeight w:val="280"/>
          <w:del w:id="181" w:author="Sabine Specht" w:date="2016-11-18T21:37:00Z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D3782" w14:textId="2E05C05D" w:rsidR="008A0584" w:rsidRPr="000F6FB0" w:rsidDel="000E69BE" w:rsidRDefault="008A0584" w:rsidP="000E69BE">
            <w:pPr>
              <w:spacing w:after="0"/>
              <w:rPr>
                <w:del w:id="182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83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777A" w14:textId="0B397BFF" w:rsidR="008A0584" w:rsidRPr="000F6FB0" w:rsidDel="000E69BE" w:rsidRDefault="008A0584" w:rsidP="000E69BE">
            <w:pPr>
              <w:spacing w:after="0"/>
              <w:rPr>
                <w:del w:id="184" w:author="Sabine Specht" w:date="2016-11-18T21:37:00Z"/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del w:id="185" w:author="Sabine Specht" w:date="2016-11-18T21:37:00Z">
              <w:r w:rsidRPr="000F6FB0" w:rsidDel="000E69BE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n-US"/>
                </w:rPr>
                <w:delText> </w:delText>
              </w:r>
            </w:del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69E5" w14:textId="37569405" w:rsidR="008A0584" w:rsidRPr="000F6FB0" w:rsidDel="000E69BE" w:rsidRDefault="008A0584" w:rsidP="000E69BE">
            <w:pPr>
              <w:spacing w:after="0"/>
              <w:rPr>
                <w:del w:id="186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E6994" w14:textId="0F794801" w:rsidR="008A0584" w:rsidRPr="000F6FB0" w:rsidDel="000E69BE" w:rsidRDefault="008A0584" w:rsidP="000E69BE">
            <w:pPr>
              <w:spacing w:after="0"/>
              <w:rPr>
                <w:del w:id="187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5487A" w14:textId="3ACC0D14" w:rsidR="008A0584" w:rsidRPr="000F6FB0" w:rsidDel="000E69BE" w:rsidRDefault="008A0584" w:rsidP="000E69BE">
            <w:pPr>
              <w:spacing w:after="0"/>
              <w:rPr>
                <w:del w:id="188" w:author="Sabine Specht" w:date="2016-11-18T21:37:00Z"/>
                <w:rFonts w:ascii="Arial" w:eastAsia="Times New Roman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A57F3" w14:textId="663D8193" w:rsidR="008A0584" w:rsidRPr="000F6FB0" w:rsidDel="000E69BE" w:rsidRDefault="008A0584" w:rsidP="000E69BE">
            <w:pPr>
              <w:spacing w:after="0"/>
              <w:rPr>
                <w:del w:id="189" w:author="Sabine Specht" w:date="2016-11-18T21:37:00Z"/>
                <w:rFonts w:ascii="Arial" w:eastAsia="Times New Roman" w:hAnsi="Arial" w:cs="Arial"/>
                <w:b/>
                <w:sz w:val="18"/>
                <w:szCs w:val="18"/>
                <w:vertAlign w:val="superscript"/>
                <w:lang w:val="en-US"/>
              </w:rPr>
            </w:pPr>
            <w:del w:id="190" w:author="Sabine Specht" w:date="2016-11-18T21:37:00Z">
              <w:r w:rsidRPr="000F6FB0"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OR 3.32 [1.4</w:delText>
              </w:r>
              <w:r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5</w:delText>
              </w:r>
              <w:r w:rsidRPr="000F6FB0" w:rsidDel="000E69BE">
                <w:rPr>
                  <w:rFonts w:ascii="Arial" w:eastAsia="Times New Roman" w:hAnsi="Arial" w:cs="Arial"/>
                  <w:b/>
                  <w:sz w:val="18"/>
                  <w:szCs w:val="18"/>
                  <w:lang w:val="en-US"/>
                </w:rPr>
                <w:delText>;7.6]</w:delText>
              </w:r>
            </w:del>
          </w:p>
        </w:tc>
      </w:tr>
    </w:tbl>
    <w:p w14:paraId="65BF07D1" w14:textId="2C970BC7" w:rsidR="008A0584" w:rsidDel="000E69BE" w:rsidRDefault="008A0584" w:rsidP="000E69BE">
      <w:pPr>
        <w:spacing w:after="0"/>
        <w:rPr>
          <w:del w:id="191" w:author="Sabine Specht" w:date="2016-11-18T21:37:00Z"/>
          <w:rFonts w:ascii="Arial" w:hAnsi="Arial" w:cs="Arial"/>
          <w:sz w:val="18"/>
          <w:szCs w:val="18"/>
          <w:lang w:val="en-US"/>
        </w:rPr>
      </w:pPr>
      <w:del w:id="192" w:author="Sabine Specht" w:date="2016-11-18T21:37:00Z">
        <w:r w:rsidRPr="000F6FB0" w:rsidDel="000E69BE">
          <w:rPr>
            <w:rFonts w:ascii="Arial" w:hAnsi="Arial" w:cs="Arial"/>
            <w:sz w:val="18"/>
            <w:szCs w:val="18"/>
            <w:vertAlign w:val="superscript"/>
            <w:lang w:val="en-US"/>
          </w:rPr>
          <w:delText>a</w:delText>
        </w:r>
        <w:r w:rsidDel="000E69BE">
          <w:rPr>
            <w:rFonts w:ascii="Arial" w:hAnsi="Arial" w:cs="Arial"/>
            <w:sz w:val="18"/>
            <w:szCs w:val="18"/>
            <w:lang w:val="en-US"/>
          </w:rPr>
          <w:delText xml:space="preserve"> A</w:delText>
        </w:r>
        <w:r w:rsidRPr="000F6FB0" w:rsidDel="000E69BE">
          <w:rPr>
            <w:rFonts w:ascii="Arial" w:hAnsi="Arial" w:cs="Arial"/>
            <w:sz w:val="18"/>
            <w:szCs w:val="18"/>
            <w:lang w:val="en-US"/>
          </w:rPr>
          <w:delText>lternating linear regression (after log</w:delText>
        </w:r>
        <w:r w:rsidRPr="000F6FB0" w:rsidDel="000E69BE">
          <w:rPr>
            <w:rFonts w:ascii="Arial" w:hAnsi="Arial" w:cs="Arial"/>
            <w:sz w:val="18"/>
            <w:szCs w:val="18"/>
            <w:vertAlign w:val="subscript"/>
            <w:lang w:val="en-US"/>
          </w:rPr>
          <w:delText>10</w:delText>
        </w:r>
        <w:r w:rsidRPr="000F6FB0" w:rsidDel="000E69BE">
          <w:rPr>
            <w:rFonts w:ascii="Arial" w:hAnsi="Arial" w:cs="Arial"/>
            <w:sz w:val="18"/>
            <w:szCs w:val="18"/>
            <w:lang w:val="en-US"/>
          </w:rPr>
          <w:delText>-transformation (all values +0.1 to circumvent zero values))</w:delText>
        </w:r>
      </w:del>
    </w:p>
    <w:p w14:paraId="6C9BC5C0" w14:textId="47DD0C8E" w:rsidR="008A0584" w:rsidRPr="004D4726" w:rsidDel="000E69BE" w:rsidRDefault="008A0584" w:rsidP="000E69BE">
      <w:pPr>
        <w:spacing w:after="0"/>
        <w:rPr>
          <w:del w:id="193" w:author="Sabine Specht" w:date="2016-11-18T21:37:00Z"/>
          <w:rFonts w:ascii="Arial" w:hAnsi="Arial" w:cs="Arial"/>
          <w:sz w:val="18"/>
          <w:szCs w:val="18"/>
        </w:rPr>
      </w:pPr>
      <w:del w:id="194" w:author="Sabine Specht" w:date="2016-11-18T21:37:00Z">
        <w:r w:rsidDel="000E69BE">
          <w:rPr>
            <w:rFonts w:ascii="Arial" w:hAnsi="Arial" w:cs="Arial"/>
            <w:color w:val="000000"/>
            <w:sz w:val="18"/>
            <w:szCs w:val="18"/>
            <w:vertAlign w:val="superscript"/>
          </w:rPr>
          <w:delText>b</w:delText>
        </w:r>
        <w:r w:rsidDel="000E69BE">
          <w:rPr>
            <w:rFonts w:ascii="Arial" w:hAnsi="Arial" w:cs="Arial"/>
            <w:color w:val="000000"/>
            <w:sz w:val="18"/>
            <w:szCs w:val="18"/>
          </w:rPr>
          <w:delText xml:space="preserve"> Table shows the odds ratios (OR) comparing the treatment groups in the headline to the treatment groups in the left column.  </w:delText>
        </w:r>
      </w:del>
    </w:p>
    <w:p w14:paraId="2EFE3503" w14:textId="06377A22" w:rsidR="008A0584" w:rsidRPr="000F6FB0" w:rsidDel="000E69BE" w:rsidRDefault="008A0584" w:rsidP="000E69BE">
      <w:pPr>
        <w:spacing w:after="0"/>
        <w:rPr>
          <w:del w:id="195" w:author="Sabine Specht" w:date="2016-11-18T21:37:00Z"/>
          <w:rFonts w:ascii="Arial" w:hAnsi="Arial" w:cs="Arial"/>
          <w:sz w:val="18"/>
          <w:szCs w:val="18"/>
          <w:lang w:val="en-US"/>
        </w:rPr>
      </w:pPr>
    </w:p>
    <w:p w14:paraId="606D7B2F" w14:textId="77777777" w:rsidR="008A0584" w:rsidRDefault="008A0584" w:rsidP="000E69BE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6101EB07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21A25173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6B1B5D73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3DCF938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F519750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82693DC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B031074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F9AE816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4C68BCD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FEE2252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4DA77E60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2DA819DE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24F53031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6D4699C5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48860FD4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A1A1C32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36B87E62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5ED555BC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3946E8DC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70601869" w14:textId="77777777" w:rsidR="008A0584" w:rsidRDefault="008A0584" w:rsidP="004B0118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p w14:paraId="1279F3AC" w14:textId="77777777" w:rsidR="00D401FB" w:rsidRPr="00D401FB" w:rsidRDefault="00D401FB" w:rsidP="00D401FB">
      <w:pPr>
        <w:spacing w:after="0"/>
        <w:rPr>
          <w:rFonts w:ascii="Arial" w:eastAsia="Times New Roman" w:hAnsi="Arial" w:cs="Arial"/>
          <w:b/>
          <w:color w:val="000000"/>
          <w:sz w:val="18"/>
          <w:szCs w:val="18"/>
          <w:lang w:val="en-GB" w:eastAsia="en-GB"/>
        </w:rPr>
      </w:pPr>
    </w:p>
    <w:sectPr w:rsidR="00D401FB" w:rsidRPr="00D401FB" w:rsidSect="004E4D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D60"/>
    <w:rsid w:val="00003F9B"/>
    <w:rsid w:val="0003585C"/>
    <w:rsid w:val="00047835"/>
    <w:rsid w:val="000A7AF2"/>
    <w:rsid w:val="000C1888"/>
    <w:rsid w:val="000C52BA"/>
    <w:rsid w:val="000C75D7"/>
    <w:rsid w:val="000D7C3A"/>
    <w:rsid w:val="000E69BE"/>
    <w:rsid w:val="000F6FB0"/>
    <w:rsid w:val="0010406E"/>
    <w:rsid w:val="00125DAA"/>
    <w:rsid w:val="001268CF"/>
    <w:rsid w:val="00134BDC"/>
    <w:rsid w:val="0015211A"/>
    <w:rsid w:val="0015353A"/>
    <w:rsid w:val="00162A10"/>
    <w:rsid w:val="001F3BF2"/>
    <w:rsid w:val="0022284C"/>
    <w:rsid w:val="002337B8"/>
    <w:rsid w:val="002378EB"/>
    <w:rsid w:val="0027649E"/>
    <w:rsid w:val="00277F57"/>
    <w:rsid w:val="00283E5C"/>
    <w:rsid w:val="0028600A"/>
    <w:rsid w:val="002C0B13"/>
    <w:rsid w:val="002C302C"/>
    <w:rsid w:val="002D0906"/>
    <w:rsid w:val="002D19C9"/>
    <w:rsid w:val="002F1253"/>
    <w:rsid w:val="0035168A"/>
    <w:rsid w:val="0035624E"/>
    <w:rsid w:val="003902FB"/>
    <w:rsid w:val="00393049"/>
    <w:rsid w:val="003B317E"/>
    <w:rsid w:val="003C7A60"/>
    <w:rsid w:val="003D10ED"/>
    <w:rsid w:val="003D74C3"/>
    <w:rsid w:val="003E0C2E"/>
    <w:rsid w:val="003E16B2"/>
    <w:rsid w:val="003E1706"/>
    <w:rsid w:val="003E6329"/>
    <w:rsid w:val="003F107C"/>
    <w:rsid w:val="003F5194"/>
    <w:rsid w:val="003F533D"/>
    <w:rsid w:val="004069D4"/>
    <w:rsid w:val="00421D9E"/>
    <w:rsid w:val="004635D3"/>
    <w:rsid w:val="00467B36"/>
    <w:rsid w:val="0047635C"/>
    <w:rsid w:val="00480A5D"/>
    <w:rsid w:val="004A472B"/>
    <w:rsid w:val="004B0118"/>
    <w:rsid w:val="004D794E"/>
    <w:rsid w:val="004E4D9F"/>
    <w:rsid w:val="004E72DF"/>
    <w:rsid w:val="005053E1"/>
    <w:rsid w:val="00512657"/>
    <w:rsid w:val="00523C79"/>
    <w:rsid w:val="00532473"/>
    <w:rsid w:val="0055696C"/>
    <w:rsid w:val="00561A89"/>
    <w:rsid w:val="00572307"/>
    <w:rsid w:val="00581CBF"/>
    <w:rsid w:val="005906A5"/>
    <w:rsid w:val="00593A79"/>
    <w:rsid w:val="00595F53"/>
    <w:rsid w:val="005A3245"/>
    <w:rsid w:val="005C34F4"/>
    <w:rsid w:val="005C3DE8"/>
    <w:rsid w:val="005D7397"/>
    <w:rsid w:val="006045DE"/>
    <w:rsid w:val="00611229"/>
    <w:rsid w:val="006176B0"/>
    <w:rsid w:val="006224D3"/>
    <w:rsid w:val="00634D53"/>
    <w:rsid w:val="006965DB"/>
    <w:rsid w:val="006C485D"/>
    <w:rsid w:val="006D504C"/>
    <w:rsid w:val="00701814"/>
    <w:rsid w:val="007024AE"/>
    <w:rsid w:val="00711CF2"/>
    <w:rsid w:val="00721BD6"/>
    <w:rsid w:val="007401A2"/>
    <w:rsid w:val="00743756"/>
    <w:rsid w:val="007724C4"/>
    <w:rsid w:val="00800B43"/>
    <w:rsid w:val="00812B32"/>
    <w:rsid w:val="0082259F"/>
    <w:rsid w:val="0082339C"/>
    <w:rsid w:val="00851D60"/>
    <w:rsid w:val="008535DE"/>
    <w:rsid w:val="008647EE"/>
    <w:rsid w:val="008A0584"/>
    <w:rsid w:val="008B3DEC"/>
    <w:rsid w:val="008C6889"/>
    <w:rsid w:val="008C724A"/>
    <w:rsid w:val="008D3539"/>
    <w:rsid w:val="008E14FB"/>
    <w:rsid w:val="008E64FB"/>
    <w:rsid w:val="00901F02"/>
    <w:rsid w:val="00905A41"/>
    <w:rsid w:val="00907D6C"/>
    <w:rsid w:val="00932D2F"/>
    <w:rsid w:val="00940627"/>
    <w:rsid w:val="00973AFD"/>
    <w:rsid w:val="009E1B6B"/>
    <w:rsid w:val="009E7A72"/>
    <w:rsid w:val="00A2225B"/>
    <w:rsid w:val="00A25A15"/>
    <w:rsid w:val="00A462B8"/>
    <w:rsid w:val="00A674A9"/>
    <w:rsid w:val="00A74069"/>
    <w:rsid w:val="00AB30CD"/>
    <w:rsid w:val="00AB4943"/>
    <w:rsid w:val="00AC6A5F"/>
    <w:rsid w:val="00AE23C3"/>
    <w:rsid w:val="00AF6D38"/>
    <w:rsid w:val="00AF7DC2"/>
    <w:rsid w:val="00B40B1B"/>
    <w:rsid w:val="00B7482C"/>
    <w:rsid w:val="00BB0A04"/>
    <w:rsid w:val="00BB3879"/>
    <w:rsid w:val="00BE51BE"/>
    <w:rsid w:val="00C0012B"/>
    <w:rsid w:val="00C24EE3"/>
    <w:rsid w:val="00C502A0"/>
    <w:rsid w:val="00C568E1"/>
    <w:rsid w:val="00C60972"/>
    <w:rsid w:val="00C977DE"/>
    <w:rsid w:val="00CA41ED"/>
    <w:rsid w:val="00CD1B01"/>
    <w:rsid w:val="00CD3F80"/>
    <w:rsid w:val="00CE0AA6"/>
    <w:rsid w:val="00CE4C2F"/>
    <w:rsid w:val="00D401FB"/>
    <w:rsid w:val="00D4406A"/>
    <w:rsid w:val="00DB2D30"/>
    <w:rsid w:val="00DF54C3"/>
    <w:rsid w:val="00E476C5"/>
    <w:rsid w:val="00E505B5"/>
    <w:rsid w:val="00E6175E"/>
    <w:rsid w:val="00E74ED9"/>
    <w:rsid w:val="00E865E6"/>
    <w:rsid w:val="00EB7196"/>
    <w:rsid w:val="00ED620B"/>
    <w:rsid w:val="00EE076B"/>
    <w:rsid w:val="00EF64A1"/>
    <w:rsid w:val="00F44909"/>
    <w:rsid w:val="00F70EE9"/>
    <w:rsid w:val="00F86F90"/>
    <w:rsid w:val="00FA001D"/>
    <w:rsid w:val="00FD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2BE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standardschriftart"/>
    <w:uiPriority w:val="99"/>
    <w:semiHidden/>
    <w:unhideWhenUsed/>
    <w:rsid w:val="007724C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724C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724C4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724C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724C4"/>
    <w:rPr>
      <w:b/>
      <w:bCs/>
      <w:sz w:val="20"/>
      <w:szCs w:val="20"/>
      <w:lang w:val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2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24C4"/>
    <w:rPr>
      <w:rFonts w:ascii="Tahoma" w:hAnsi="Tahoma" w:cs="Tahoma"/>
      <w:sz w:val="16"/>
      <w:szCs w:val="16"/>
      <w:lang w:val="de-DE"/>
    </w:rPr>
  </w:style>
  <w:style w:type="paragraph" w:styleId="Bearbeitung">
    <w:name w:val="Revision"/>
    <w:hidden/>
    <w:uiPriority w:val="99"/>
    <w:semiHidden/>
    <w:rsid w:val="000E69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standardschriftart"/>
    <w:uiPriority w:val="99"/>
    <w:semiHidden/>
    <w:unhideWhenUsed/>
    <w:rsid w:val="007724C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724C4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724C4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724C4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724C4"/>
    <w:rPr>
      <w:b/>
      <w:bCs/>
      <w:sz w:val="20"/>
      <w:szCs w:val="20"/>
      <w:lang w:val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2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24C4"/>
    <w:rPr>
      <w:rFonts w:ascii="Tahoma" w:hAnsi="Tahoma" w:cs="Tahoma"/>
      <w:sz w:val="16"/>
      <w:szCs w:val="16"/>
      <w:lang w:val="de-DE"/>
    </w:rPr>
  </w:style>
  <w:style w:type="paragraph" w:styleId="Bearbeitung">
    <w:name w:val="Revision"/>
    <w:hidden/>
    <w:uiPriority w:val="99"/>
    <w:semiHidden/>
    <w:rsid w:val="000E69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18835-B62D-F044-B4D4-2B3DCD08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1032</Characters>
  <Application>Microsoft Macintosh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Case Western Reserve University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Klarmann</dc:creator>
  <cp:lastModifiedBy>Sabine Specht</cp:lastModifiedBy>
  <cp:revision>7</cp:revision>
  <cp:lastPrinted>2015-07-08T10:39:00Z</cp:lastPrinted>
  <dcterms:created xsi:type="dcterms:W3CDTF">2016-11-08T15:37:00Z</dcterms:created>
  <dcterms:modified xsi:type="dcterms:W3CDTF">2016-11-18T20:58:00Z</dcterms:modified>
</cp:coreProperties>
</file>