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75820" w14:textId="06315A93" w:rsidR="00E505B5" w:rsidRDefault="002F651A" w:rsidP="00C502A0">
      <w:pPr>
        <w:spacing w:after="0" w:line="240" w:lineRule="auto"/>
        <w:rPr>
          <w:rFonts w:ascii="Arial" w:hAnsi="Arial" w:cs="Arial"/>
          <w:b/>
          <w:sz w:val="18"/>
          <w:szCs w:val="18"/>
          <w:lang w:val="en-GB"/>
        </w:rPr>
      </w:pPr>
      <w:ins w:id="0" w:author="Sabine Specht" w:date="2016-11-18T19:29:00Z">
        <w:r w:rsidRPr="002F651A">
          <w:rPr>
            <w:rFonts w:ascii="Arial" w:hAnsi="Arial" w:cs="Arial"/>
            <w:b/>
            <w:sz w:val="18"/>
            <w:szCs w:val="18"/>
            <w:lang w:val="en-GB"/>
          </w:rPr>
          <w:t>S</w:t>
        </w:r>
        <w:r>
          <w:rPr>
            <w:rFonts w:ascii="Arial" w:hAnsi="Arial" w:cs="Arial"/>
            <w:b/>
            <w:sz w:val="18"/>
            <w:szCs w:val="18"/>
            <w:lang w:val="en-GB"/>
          </w:rPr>
          <w:t>2</w:t>
        </w:r>
        <w:r w:rsidRPr="002F651A">
          <w:rPr>
            <w:rFonts w:ascii="Arial" w:hAnsi="Arial" w:cs="Arial"/>
            <w:b/>
            <w:sz w:val="18"/>
            <w:szCs w:val="18"/>
            <w:lang w:val="en-GB"/>
          </w:rPr>
          <w:t xml:space="preserve"> table</w:t>
        </w:r>
      </w:ins>
      <w:del w:id="1" w:author="Sabine Specht" w:date="2016-11-18T19:29:00Z">
        <w:r w:rsidR="00C502A0" w:rsidDel="002F651A">
          <w:rPr>
            <w:rFonts w:ascii="Arial" w:hAnsi="Arial" w:cs="Arial"/>
            <w:b/>
            <w:sz w:val="18"/>
            <w:szCs w:val="18"/>
            <w:lang w:val="en-GB"/>
          </w:rPr>
          <w:delText>Supplementary table 1b</w:delText>
        </w:r>
      </w:del>
      <w:r w:rsidR="00283E5C">
        <w:rPr>
          <w:rFonts w:ascii="Arial" w:hAnsi="Arial" w:cs="Arial"/>
          <w:b/>
          <w:sz w:val="18"/>
          <w:szCs w:val="18"/>
          <w:lang w:val="en-GB"/>
        </w:rPr>
        <w:t>:</w:t>
      </w:r>
      <w:ins w:id="2" w:author="Sabine Specht" w:date="2016-11-18T19:29:00Z">
        <w:r>
          <w:rPr>
            <w:rFonts w:ascii="Arial" w:hAnsi="Arial" w:cs="Arial"/>
            <w:b/>
            <w:sz w:val="18"/>
            <w:szCs w:val="18"/>
            <w:lang w:val="en-GB"/>
          </w:rPr>
          <w:t xml:space="preserve"> </w:t>
        </w:r>
      </w:ins>
      <w:del w:id="3" w:author="Sabine Specht" w:date="2016-11-18T19:29:00Z">
        <w:r w:rsidR="00C502A0" w:rsidRPr="00C502A0" w:rsidDel="002F651A">
          <w:rPr>
            <w:rFonts w:ascii="Arial" w:hAnsi="Arial" w:cs="Arial"/>
            <w:b/>
            <w:sz w:val="18"/>
            <w:szCs w:val="18"/>
            <w:lang w:val="en-GB"/>
          </w:rPr>
          <w:tab/>
        </w:r>
      </w:del>
      <w:r w:rsidR="00C502A0" w:rsidRPr="00C502A0">
        <w:rPr>
          <w:rFonts w:ascii="Arial" w:hAnsi="Arial" w:cs="Arial"/>
          <w:b/>
          <w:sz w:val="18"/>
          <w:szCs w:val="18"/>
          <w:lang w:val="en-GB"/>
        </w:rPr>
        <w:t>Adverse event assessment</w:t>
      </w:r>
      <w:ins w:id="4" w:author="Sabine Specht" w:date="2016-11-18T19:29:00Z">
        <w:r>
          <w:rPr>
            <w:rFonts w:ascii="Arial" w:hAnsi="Arial" w:cs="Arial"/>
            <w:b/>
            <w:sz w:val="18"/>
            <w:szCs w:val="18"/>
            <w:lang w:val="en-GB"/>
          </w:rPr>
          <w:t>, detailed</w:t>
        </w:r>
      </w:ins>
      <w:bookmarkStart w:id="5" w:name="_GoBack"/>
      <w:bookmarkEnd w:id="5"/>
    </w:p>
    <w:p w14:paraId="4A5CC4A7" w14:textId="77777777" w:rsidR="00C502A0" w:rsidRPr="00C502A0" w:rsidRDefault="00C502A0" w:rsidP="00C502A0">
      <w:pPr>
        <w:spacing w:after="0" w:line="240" w:lineRule="auto"/>
        <w:rPr>
          <w:rFonts w:ascii="Arial" w:hAnsi="Arial" w:cs="Arial"/>
          <w:b/>
          <w:sz w:val="18"/>
          <w:szCs w:val="18"/>
          <w:lang w:val="en-GB"/>
        </w:rPr>
      </w:pPr>
    </w:p>
    <w:tbl>
      <w:tblPr>
        <w:tblW w:w="9751" w:type="dxa"/>
        <w:tblInd w:w="93" w:type="dxa"/>
        <w:tblLook w:val="04A0" w:firstRow="1" w:lastRow="0" w:firstColumn="1" w:lastColumn="0" w:noHBand="0" w:noVBand="1"/>
      </w:tblPr>
      <w:tblGrid>
        <w:gridCol w:w="1076"/>
        <w:gridCol w:w="1439"/>
        <w:gridCol w:w="1903"/>
        <w:gridCol w:w="911"/>
        <w:gridCol w:w="964"/>
        <w:gridCol w:w="964"/>
        <w:gridCol w:w="980"/>
        <w:gridCol w:w="720"/>
        <w:gridCol w:w="794"/>
      </w:tblGrid>
      <w:tr w:rsidR="005C34F4" w:rsidRPr="005C34F4" w14:paraId="39F6E537" w14:textId="77777777" w:rsidTr="003E16B2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10C6A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61EDE" w14:textId="77777777" w:rsidR="005C34F4" w:rsidRPr="005C34F4" w:rsidRDefault="005C34F4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F4C1" w14:textId="77777777" w:rsidR="005C34F4" w:rsidRPr="005C34F4" w:rsidRDefault="005C34F4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C5C3E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DOX 4w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B7EFA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DOX 3w + ALB 3d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32F76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MIN 3w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9869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DOX 3w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3C61D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ALB 3d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843BCD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0F6FB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en-GB"/>
              </w:rPr>
              <w:t>p</w:t>
            </w: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-value</w:t>
            </w:r>
          </w:p>
        </w:tc>
      </w:tr>
      <w:tr w:rsidR="005C34F4" w:rsidRPr="005C34F4" w14:paraId="2B1B3AB7" w14:textId="77777777" w:rsidTr="003E16B2">
        <w:trPr>
          <w:trHeight w:val="20"/>
        </w:trPr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7195249" w14:textId="2176B6AE" w:rsidR="003D10ED" w:rsidRDefault="003D10ED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Stomach/</w:t>
            </w:r>
          </w:p>
          <w:p w14:paraId="4FC43C3B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Abdominal pain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87B0" w14:textId="77777777" w:rsidR="005C34F4" w:rsidRPr="005C34F4" w:rsidRDefault="005C34F4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No. of patients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461F" w14:textId="77777777" w:rsidR="005C34F4" w:rsidRPr="005C34F4" w:rsidRDefault="005C34F4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15A2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EA28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AF37" w14:textId="77777777" w:rsidR="005C34F4" w:rsidRPr="002D19C9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  <w:r w:rsidR="002D19C9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b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78AAD" w14:textId="4808C216" w:rsidR="005C34F4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FE371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4542A9" w14:textId="130AB3D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0.23</w:t>
            </w:r>
            <w:r w:rsidR="0035168A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8</w:t>
            </w:r>
            <w:r w:rsidR="0010406E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-</w:t>
            </w:r>
            <w:r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a</w:t>
            </w:r>
          </w:p>
        </w:tc>
      </w:tr>
      <w:tr w:rsidR="00AE23C3" w:rsidRPr="003D10ED" w14:paraId="63DC6CD8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EA858EB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68126E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Days of AE 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BE62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Mean ± SD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86D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2299" w14:textId="00076596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 w:rsidR="003D10E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.2 </w:t>
            </w:r>
            <w:r w:rsidR="003D10ED"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±</w:t>
            </w:r>
            <w:r w:rsidR="003D10E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 0.45 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082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1.5 ± 0.71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6497D" w14:textId="775110B9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 w:rsidR="003D10E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.3 </w:t>
            </w:r>
            <w:r w:rsidR="003D10ED"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±</w:t>
            </w:r>
            <w:r w:rsidR="003D10E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 0.58 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E219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5DB8E3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62ECF26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71C72B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969EF1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006DF1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2A927A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1E62471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B4F3ED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6A2B6C84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1EEEE1B1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54FFB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0E2129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0BEF731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C1FCD9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6B1FF51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4409A94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41AEE3E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6D68EA3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6CEEBBD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1DA8077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232045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AE23C3" w:rsidRPr="003D10ED" w14:paraId="6BBC9FBB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A487702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90A47B7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15F7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Min-Max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807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557A" w14:textId="36D0EE8E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 w:rsidR="003D10E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 - 2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0ED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1 - 2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F7964" w14:textId="7BFB9073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 w:rsidR="003D10E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 - 2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0D403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92330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3D10ED" w14:paraId="00739DC2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48C35E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87BBF80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3685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Median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357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724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6D5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1.5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8D69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CF781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E006D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3D10ED" w14:paraId="0121B69A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77D6BE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762ADE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Grade of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AE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k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3E9E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278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A197" w14:textId="1CA1FD86" w:rsidR="00AE23C3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EA3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FD09E" w14:textId="0D87BCEC" w:rsidR="00AE23C3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2FD4F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9CBD9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377FAF21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566F1B7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9539CB2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4C3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862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061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999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A0BA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DB852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84F38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4B516DFB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6E4F3E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AE2D795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7C11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8BA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E8F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5C7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124E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2085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B7AC1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206741F4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F5138C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A1C7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Relation to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treatment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l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0073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probable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F54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57F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7B2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3C01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D1748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D318B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B20482B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59E696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000000"/>
              <w:left w:val="nil"/>
              <w:right w:val="nil"/>
            </w:tcBorders>
            <w:vAlign w:val="center"/>
            <w:hideMark/>
          </w:tcPr>
          <w:p w14:paraId="77EFE420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A572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possible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F02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53DE" w14:textId="2B6768E7" w:rsidR="00AE23C3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4DE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18FA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198B9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1C9F8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00F56AE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07D82D3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000000"/>
              <w:left w:val="nil"/>
              <w:right w:val="nil"/>
            </w:tcBorders>
            <w:vAlign w:val="center"/>
            <w:hideMark/>
          </w:tcPr>
          <w:p w14:paraId="0A108D08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1E1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remote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E67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82A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151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F0E6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98978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CBB5E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BB3879" w:rsidRPr="005C34F4" w14:paraId="15CBAB42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18062182" w14:textId="77777777" w:rsidR="00BB3879" w:rsidRPr="005C34F4" w:rsidRDefault="00BB3879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tcBorders>
              <w:left w:val="nil"/>
              <w:bottom w:val="single" w:sz="8" w:space="0" w:color="000000"/>
              <w:right w:val="nil"/>
            </w:tcBorders>
            <w:vAlign w:val="center"/>
          </w:tcPr>
          <w:p w14:paraId="3E402ACE" w14:textId="77777777" w:rsidR="00BB3879" w:rsidRPr="005C34F4" w:rsidRDefault="00BB3879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6EB9D" w14:textId="4175CD3B" w:rsidR="00BB3879" w:rsidRPr="005C34F4" w:rsidRDefault="00BB3879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not related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9CA85" w14:textId="5F4F2A7F" w:rsidR="00BB3879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AF3AE" w14:textId="7B1E30B6" w:rsidR="00BB3879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3503A" w14:textId="503FA982" w:rsidR="00BB3879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6977D8" w14:textId="3556AF94" w:rsidR="00BB3879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276AD7" w14:textId="77777777" w:rsidR="00BB3879" w:rsidRPr="005C34F4" w:rsidRDefault="00BB3879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5A3A9DFC" w14:textId="77777777" w:rsidR="00BB3879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16361739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77D4EA5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D3EC61D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Outcome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m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2CE4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resolved spontaneously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DEF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EBF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2F5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4DBB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D1368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1E4B2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4C035BCA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25A971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3E235AF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2480D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resolved with treatment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2ED8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ED62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A003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70F5B" w14:textId="39301E1D" w:rsidR="00AE23C3" w:rsidRPr="005C34F4" w:rsidRDefault="00BB3879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4D392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058D1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5C34F4" w:rsidRPr="005C34F4" w14:paraId="36149FAB" w14:textId="77777777" w:rsidTr="003E16B2">
        <w:trPr>
          <w:trHeight w:val="20"/>
        </w:trPr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E52E73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Nausea</w:t>
            </w:r>
          </w:p>
        </w:tc>
        <w:tc>
          <w:tcPr>
            <w:tcW w:w="3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B1FD" w14:textId="77777777" w:rsidR="005C34F4" w:rsidRPr="005C34F4" w:rsidRDefault="005C34F4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No. of patients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2A4D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9B52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8057" w14:textId="77777777" w:rsidR="005C34F4" w:rsidRPr="002D19C9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  <w:r w:rsidR="002D19C9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c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A647F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E1C47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AF95DA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0.11</w:t>
            </w:r>
            <w:r w:rsidR="00DF54C3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</w:t>
            </w:r>
            <w:r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a</w:t>
            </w:r>
          </w:p>
        </w:tc>
      </w:tr>
      <w:tr w:rsidR="00AE23C3" w:rsidRPr="005C34F4" w14:paraId="5EBDAC4D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03E23EF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F5663B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Days of AE 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E08B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Mean ± SD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F8C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F02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2BE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1.5 ± 0.71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6874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039C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26889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1952491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04CAE17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63800C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D82796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1785DB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1B0855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BF7E2E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4FC957C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A39DB5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18A0753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AE23C3" w:rsidRPr="005C34F4" w14:paraId="23B2F77A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87E056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B61F54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BC6B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Min-Max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4C1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9B2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9CC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1 - 2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88E8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0C42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D1263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3C9AFBCA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CCB659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F7C428E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33B3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Median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4C7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72E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D85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1.5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2718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9C9D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7124B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79C6CB4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0BA56C4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9F63A3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Grade of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AE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k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342A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01D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024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071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D8D6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7305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65633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2628FAA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031DEA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9F82D5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03A3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716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AF6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73A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FD64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BA73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CA27B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0105B461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2E5415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E5C960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Relation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to</w:t>
            </w:r>
            <w:r w:rsidR="004D794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l</w:t>
            </w:r>
            <w:proofErr w:type="spellEnd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 treatment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4431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definite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F32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FF0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42D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DA65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343F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42B42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643A89E3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E5A4E9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EF456E9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0CE7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probable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AEB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8B0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B43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22A3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AA5C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675BD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27F7795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C8BA4F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3A0314F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578E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possible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8A5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49A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87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2CA4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7043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8DC7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301EF9F7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F1B769B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BA1EC4D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3791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not related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773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368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AAF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8A77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E01E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2C149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8441D0F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F683E0A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20E025" w14:textId="77777777" w:rsidR="00AE23C3" w:rsidRPr="004D794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Outcome</w:t>
            </w:r>
            <w:r w:rsidR="004D794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m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D578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resolved spontaneously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10E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F2C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0D4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74A5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B762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A140E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C3AFB81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81BB04C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9474A86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2B446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resolved with treatment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AA0B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5858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19C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8E43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9044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9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55E4E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5C34F4" w:rsidRPr="005C34F4" w14:paraId="127B7E52" w14:textId="77777777" w:rsidTr="003E16B2">
        <w:trPr>
          <w:trHeight w:val="20"/>
        </w:trPr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CF8DA7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Dizziness</w:t>
            </w:r>
          </w:p>
        </w:tc>
        <w:tc>
          <w:tcPr>
            <w:tcW w:w="3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415F" w14:textId="77777777" w:rsidR="005C34F4" w:rsidRPr="005C34F4" w:rsidRDefault="005C34F4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No. of patients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9D2C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7BA6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60E7" w14:textId="77777777" w:rsidR="005C34F4" w:rsidRPr="002D19C9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  <w:r w:rsidR="002D19C9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d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25058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0EBF4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88BB05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0.00</w:t>
            </w:r>
            <w:r w:rsidR="00DF54C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</w:t>
            </w:r>
            <w:r w:rsidRPr="003E16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val="en-GB" w:eastAsia="en-GB"/>
              </w:rPr>
              <w:t>a</w:t>
            </w:r>
          </w:p>
        </w:tc>
      </w:tr>
      <w:tr w:rsidR="00AE23C3" w:rsidRPr="005C34F4" w14:paraId="23718241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A9B88D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19CBDE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Days of AE 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EAE6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Mean ± SD</w:t>
            </w:r>
          </w:p>
        </w:tc>
        <w:tc>
          <w:tcPr>
            <w:tcW w:w="911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65EF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524C78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F072B3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111793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0663225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242A5AA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07E363E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B413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4882E28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603A452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67C457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881743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955471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7950BA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FED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1.2 ± 0.45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8D9D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9EA3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32C1DE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E83BE3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F2556F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687104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16889B6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11BECB4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89759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770823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2411EF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474E14D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19835D6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FA2AFE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F42097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AE23C3" w:rsidRPr="005C34F4" w14:paraId="71D1C8D7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49ECCA8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B1E2916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2BF2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Min-Max</w:t>
            </w:r>
          </w:p>
        </w:tc>
        <w:tc>
          <w:tcPr>
            <w:tcW w:w="911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1E5F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002B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9D2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1 - 2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A6CC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C147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CAE57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33EE6030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12CC4E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4348AE7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8D19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Median</w:t>
            </w:r>
          </w:p>
        </w:tc>
        <w:tc>
          <w:tcPr>
            <w:tcW w:w="911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EAF0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C98A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DA2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1B6B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B9A6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BFD22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4817D0C2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ECDD7D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EC43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Grade of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AE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k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96BD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11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8A6A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F28C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D2F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895C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6197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7B592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045F06F4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4B08708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390E9B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Relation to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treatment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l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1BD7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probable</w:t>
            </w:r>
          </w:p>
        </w:tc>
        <w:tc>
          <w:tcPr>
            <w:tcW w:w="911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2BE2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6B19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E7C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311F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5CAD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9348D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2C105E6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9A68C0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B16AB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9818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remote</w:t>
            </w:r>
          </w:p>
        </w:tc>
        <w:tc>
          <w:tcPr>
            <w:tcW w:w="911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FBCD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C621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F77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4B9D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B5C7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87A49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570A5CE3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20C3460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2F66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Outcome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m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144E1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resolved spontaneously</w:t>
            </w:r>
          </w:p>
        </w:tc>
        <w:tc>
          <w:tcPr>
            <w:tcW w:w="911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4A0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A8C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D9A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8B37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94B4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0A7A8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5C34F4" w:rsidRPr="005C34F4" w14:paraId="46452326" w14:textId="77777777" w:rsidTr="003E16B2">
        <w:trPr>
          <w:trHeight w:val="20"/>
        </w:trPr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34B0D6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Vomiting</w:t>
            </w:r>
          </w:p>
        </w:tc>
        <w:tc>
          <w:tcPr>
            <w:tcW w:w="334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DF7B" w14:textId="77777777" w:rsidR="005C34F4" w:rsidRPr="005C34F4" w:rsidRDefault="005C34F4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No. of patients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2E13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782E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3821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F2567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AAAF8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2DE208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0.</w:t>
            </w:r>
            <w:r w:rsidR="00DF54C3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521</w:t>
            </w:r>
            <w:r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a</w:t>
            </w:r>
          </w:p>
        </w:tc>
      </w:tr>
      <w:tr w:rsidR="00AE23C3" w:rsidRPr="005C34F4" w14:paraId="123216B1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5624544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2117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Days of AE 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2B9A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67E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8C5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04F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A1C0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2025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3D0E6F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038D13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0EBF1C3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4A9959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08DD6DA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1C422F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7E374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211B2E3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2AC950F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083320A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2C780D6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14A7938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BD414E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AE23C3" w:rsidRPr="005C34F4" w14:paraId="49114308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9D500E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14F50F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Grade of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AE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k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47B2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4C4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5C9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D3D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1ACE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3DC2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22D9F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7DD9F2F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6456372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F04E894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3947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258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392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853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CF56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0592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57E44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5E459B97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C30B6AD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3DCD434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Relation to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treatment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l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A211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probable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0B1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466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BD3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B6C8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F3B7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28A4C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540C5D72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F6EC606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AFA9A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0EFD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possible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E22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5DE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986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6930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48DC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FFD14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14E54934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969B148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6C3134F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Outcome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m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BD26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resolved spontaneously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59E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0F5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471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6DF9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CCAC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ECC24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14433BFD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B360098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C1A39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49BA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resolved with treatment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24E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BFC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6F7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BF6B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477F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1AFC0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5C34F4" w:rsidRPr="005C34F4" w14:paraId="7BB0CC24" w14:textId="77777777" w:rsidTr="003E16B2">
        <w:trPr>
          <w:trHeight w:val="20"/>
        </w:trPr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2610929" w14:textId="77777777" w:rsidR="005C34F4" w:rsidRPr="005C34F4" w:rsidRDefault="005C34F4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Other</w:t>
            </w:r>
          </w:p>
        </w:tc>
        <w:tc>
          <w:tcPr>
            <w:tcW w:w="334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96933" w14:textId="77777777" w:rsidR="005C34F4" w:rsidRPr="005C34F4" w:rsidRDefault="005C34F4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No. of patients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9461" w14:textId="77777777" w:rsidR="005C34F4" w:rsidRPr="00AB30CD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 w:rsidR="00AB30CD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e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38B0" w14:textId="77777777" w:rsidR="005C34F4" w:rsidRPr="00AB30CD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  <w:r w:rsidR="00AB30CD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f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7DB2" w14:textId="77777777" w:rsidR="005C34F4" w:rsidRPr="00AB30CD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  <w:r w:rsidR="00AB30CD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g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BF39F" w14:textId="77777777" w:rsidR="005C34F4" w:rsidRPr="00AB30CD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  <w:r w:rsidR="00AB30CD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h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E126C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959638" w14:textId="77777777" w:rsidR="005C34F4" w:rsidRPr="005C34F4" w:rsidRDefault="005C34F4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n.d.</w:t>
            </w:r>
            <w:proofErr w:type="spellEnd"/>
          </w:p>
        </w:tc>
      </w:tr>
      <w:tr w:rsidR="00AE23C3" w:rsidRPr="005C34F4" w14:paraId="070BF490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946D33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E1B91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Days of AE 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3B94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758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B74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1D5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88B0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BA81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4A7CBC4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2E4F803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AF61C4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0EA71A3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BA5B50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F1FA45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BF077A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32BC1B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B2BD0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40B916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AD736E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0D610A4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ED392D7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75B52E8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42C6C48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5E6DBCE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  <w:p w14:paraId="32F5495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AE23C3" w:rsidRPr="005C34F4" w14:paraId="38AA3E5C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B1FD3E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74D37EB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Grade of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AE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k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3113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85B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635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364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93A9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A383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6B124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557770A4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272B35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B17DA6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2AA3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872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D2F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279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703C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9CCF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39762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777A9A11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2292AAD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572CA7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Relation to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treatment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l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DB89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probable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DA9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485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078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DB308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A2B9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266EE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69DEF0AA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7576D0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5BCE1E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5CD2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possible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AAF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EAC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4DE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B461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C43F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27EDE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508474D7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C38EB0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145C31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0CD3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not related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B3AC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B01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3DB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F995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9DFD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9C26AD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2EAEFD75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834C94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1D6F88" w14:textId="77777777" w:rsidR="00AE23C3" w:rsidRPr="003E0C2E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Outcome</w:t>
            </w:r>
            <w:r w:rsidR="003E0C2E" w:rsidRPr="003E16B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m</w:t>
            </w:r>
            <w:proofErr w:type="spellEnd"/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7CD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resolved spontaneously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F69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C8B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8BC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C9B86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7471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CFD86F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0FF86AD4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3E30E6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E68E4C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A990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resolved with treatment</w:t>
            </w: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DCB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4049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1380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AED51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F11C5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498823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AE23C3" w:rsidRPr="005C34F4" w14:paraId="39BBFB4C" w14:textId="77777777" w:rsidTr="003E16B2">
        <w:trPr>
          <w:trHeight w:val="20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26FEC3" w14:textId="77777777" w:rsidR="00AE23C3" w:rsidRPr="005C34F4" w:rsidRDefault="00AE23C3" w:rsidP="005C3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085E14" w14:textId="77777777" w:rsidR="00AE23C3" w:rsidRPr="005C34F4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DD393" w14:textId="77777777" w:rsidR="00AE23C3" w:rsidRPr="00AB30CD" w:rsidRDefault="00AE23C3" w:rsidP="005C3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resolved with residual </w:t>
            </w:r>
            <w:proofErr w:type="spellStart"/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effect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GB" w:eastAsia="en-GB"/>
              </w:rPr>
              <w:t>i</w:t>
            </w:r>
            <w:proofErr w:type="spellEnd"/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A6B9E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F759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F4952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CA75A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5C34F4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D1C5B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9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65C824" w14:textId="77777777" w:rsidR="00AE23C3" w:rsidRPr="005C34F4" w:rsidRDefault="00AE23C3" w:rsidP="005C34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</w:tbl>
    <w:p w14:paraId="7BA473F0" w14:textId="77777777" w:rsidR="00CD1B01" w:rsidRDefault="00CD1B01" w:rsidP="002D19C9">
      <w:pPr>
        <w:spacing w:after="0" w:line="240" w:lineRule="auto"/>
        <w:rPr>
          <w:rFonts w:ascii="Arial" w:hAnsi="Arial" w:cs="Arial"/>
          <w:sz w:val="16"/>
          <w:szCs w:val="16"/>
          <w:vertAlign w:val="superscript"/>
          <w:lang w:val="en-GB"/>
        </w:rPr>
      </w:pPr>
      <w:proofErr w:type="spellStart"/>
      <w:r>
        <w:rPr>
          <w:rFonts w:ascii="Arial" w:hAnsi="Arial" w:cs="Arial"/>
          <w:sz w:val="16"/>
          <w:szCs w:val="16"/>
          <w:lang w:val="en-GB"/>
        </w:rPr>
        <w:t>n.d.</w:t>
      </w:r>
      <w:proofErr w:type="spellEnd"/>
      <w:r>
        <w:rPr>
          <w:rFonts w:ascii="Arial" w:hAnsi="Arial" w:cs="Arial"/>
          <w:sz w:val="16"/>
          <w:szCs w:val="16"/>
          <w:lang w:val="en-GB"/>
        </w:rPr>
        <w:t xml:space="preserve"> = not done</w:t>
      </w:r>
    </w:p>
    <w:p w14:paraId="6F00BC84" w14:textId="77777777" w:rsidR="00A25A15" w:rsidRDefault="00C977DE" w:rsidP="002D19C9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3E16B2">
        <w:rPr>
          <w:rFonts w:ascii="Arial" w:hAnsi="Arial" w:cs="Arial"/>
          <w:sz w:val="20"/>
          <w:szCs w:val="20"/>
          <w:vertAlign w:val="superscript"/>
          <w:lang w:val="en-GB"/>
        </w:rPr>
        <w:t>a</w:t>
      </w:r>
      <w:r w:rsidRPr="00DB2D30">
        <w:rPr>
          <w:rFonts w:ascii="Arial" w:hAnsi="Arial" w:cs="Arial"/>
          <w:sz w:val="16"/>
          <w:szCs w:val="16"/>
          <w:vertAlign w:val="superscript"/>
          <w:lang w:val="en-GB"/>
        </w:rPr>
        <w:t xml:space="preserve"> </w:t>
      </w:r>
      <w:r w:rsidR="00DF54C3">
        <w:rPr>
          <w:rFonts w:ascii="Arial" w:hAnsi="Arial" w:cs="Arial"/>
          <w:sz w:val="16"/>
          <w:szCs w:val="16"/>
          <w:lang w:val="en-GB"/>
        </w:rPr>
        <w:t>Fisher`s exact test</w:t>
      </w:r>
      <w:r w:rsidR="004E4D9F">
        <w:rPr>
          <w:rFonts w:ascii="Arial" w:hAnsi="Arial" w:cs="Arial"/>
          <w:sz w:val="16"/>
          <w:szCs w:val="16"/>
          <w:lang w:val="en-GB"/>
        </w:rPr>
        <w:tab/>
      </w:r>
      <w:r w:rsidR="004E4D9F">
        <w:rPr>
          <w:rFonts w:ascii="Arial" w:hAnsi="Arial" w:cs="Arial"/>
          <w:sz w:val="16"/>
          <w:szCs w:val="16"/>
          <w:lang w:val="en-GB"/>
        </w:rPr>
        <w:tab/>
      </w:r>
      <w:r w:rsidR="004E4D9F">
        <w:rPr>
          <w:rFonts w:ascii="Arial" w:hAnsi="Arial" w:cs="Arial"/>
          <w:sz w:val="16"/>
          <w:szCs w:val="16"/>
          <w:lang w:val="en-GB"/>
        </w:rPr>
        <w:tab/>
      </w:r>
    </w:p>
    <w:p w14:paraId="0A4CF763" w14:textId="55CC3795" w:rsidR="002D19C9" w:rsidRDefault="002D19C9" w:rsidP="002D19C9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r w:rsidRPr="003E16B2">
        <w:rPr>
          <w:rFonts w:ascii="Arial" w:hAnsi="Arial" w:cs="Arial"/>
          <w:sz w:val="20"/>
          <w:szCs w:val="20"/>
          <w:vertAlign w:val="superscript"/>
          <w:lang w:val="en-GB"/>
        </w:rPr>
        <w:t>b</w:t>
      </w:r>
      <w:r w:rsidRPr="002D19C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The</w:t>
      </w:r>
      <w:proofErr w:type="spellEnd"/>
      <w:r w:rsidRPr="002D19C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patient with two days abdominal pain had  grade 1 on day 2 and grade 3 on day 8 (both resolving sp</w:t>
      </w:r>
      <w:r w:rsidR="006224D3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o</w:t>
      </w:r>
      <w:r w:rsidRPr="002D19C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ntaneously)</w:t>
      </w:r>
    </w:p>
    <w:p w14:paraId="45BB45F0" w14:textId="77777777" w:rsidR="002D19C9" w:rsidRDefault="002D19C9" w:rsidP="002D19C9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t>c</w:t>
      </w:r>
      <w:r w:rsidRPr="002D19C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The</w:t>
      </w:r>
      <w:proofErr w:type="spellEnd"/>
      <w:proofErr w:type="gramEnd"/>
      <w:r w:rsidRPr="002D19C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patient with two days nausea had them on day 2 and day 13 (both grade 1)</w:t>
      </w:r>
    </w:p>
    <w:p w14:paraId="3C76F223" w14:textId="77777777" w:rsidR="002D19C9" w:rsidRDefault="002D19C9" w:rsidP="002D19C9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t>d</w:t>
      </w:r>
      <w:r w:rsidRPr="002D19C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The</w:t>
      </w:r>
      <w:proofErr w:type="spellEnd"/>
      <w:proofErr w:type="gramEnd"/>
      <w:r w:rsidRPr="002D19C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patient with two days dizziness had them on two follo</w:t>
      </w:r>
      <w:r w:rsidR="00C60972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w</w:t>
      </w:r>
      <w:r w:rsidRPr="002D19C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ing day</w:t>
      </w:r>
      <w:r w:rsidR="00C60972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s (day 2 and day 3,</w:t>
      </w:r>
      <w:r w:rsidRPr="002D19C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both days grade 1</w:t>
      </w:r>
      <w:r w:rsidR="00C60972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)</w:t>
      </w:r>
    </w:p>
    <w:p w14:paraId="3A33FC69" w14:textId="77777777" w:rsidR="00AB30CD" w:rsidRPr="00AB30CD" w:rsidRDefault="00AB30CD" w:rsidP="002D19C9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t>e</w:t>
      </w:r>
      <w:r w:rsidRPr="00AB30CD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Diarrhoea</w:t>
      </w:r>
      <w:proofErr w:type="spellEnd"/>
      <w:proofErr w:type="gramEnd"/>
    </w:p>
    <w:p w14:paraId="77671DDC" w14:textId="77777777" w:rsidR="00AB30CD" w:rsidRPr="00AB30CD" w:rsidRDefault="00AB30CD" w:rsidP="002D19C9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t>f</w:t>
      </w:r>
      <w:r w:rsidRPr="00AB30CD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Headache</w:t>
      </w:r>
      <w:proofErr w:type="spellEnd"/>
      <w:proofErr w:type="gramEnd"/>
      <w:r w:rsidRPr="00AB30CD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, Itching, pain condition</w:t>
      </w:r>
    </w:p>
    <w:p w14:paraId="49F17955" w14:textId="5EE0B27E" w:rsidR="00AB30CD" w:rsidRPr="00AB30CD" w:rsidRDefault="00AB30CD" w:rsidP="002D19C9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t>g</w:t>
      </w:r>
      <w:r w:rsidR="004069D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l</w:t>
      </w:r>
      <w:r w:rsidR="006224D3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ethargy</w:t>
      </w:r>
      <w:proofErr w:type="spellEnd"/>
      <w:proofErr w:type="gramEnd"/>
      <w:r w:rsidR="002D0906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</w:t>
      </w:r>
      <w:r w:rsidRPr="00AB30CD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(fever), body pain</w:t>
      </w:r>
    </w:p>
    <w:p w14:paraId="4FC887D2" w14:textId="77777777" w:rsidR="00AB30CD" w:rsidRDefault="00AB30CD" w:rsidP="002D19C9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t>h</w:t>
      </w:r>
      <w:r w:rsidR="00711CF2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G</w:t>
      </w:r>
      <w:r w:rsidRPr="00AB30CD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eneral</w:t>
      </w:r>
      <w:proofErr w:type="spellEnd"/>
      <w:proofErr w:type="gramEnd"/>
      <w:r w:rsidRPr="00AB30CD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malaise, waist pain</w:t>
      </w:r>
    </w:p>
    <w:p w14:paraId="5B0F6A3D" w14:textId="77777777" w:rsidR="00851D60" w:rsidRDefault="00AB30CD" w:rsidP="00D401FB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t>i</w:t>
      </w:r>
      <w:r w:rsidR="00711CF2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B</w:t>
      </w:r>
      <w:r w:rsidRPr="00AB30CD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oth</w:t>
      </w:r>
      <w:proofErr w:type="spellEnd"/>
      <w:proofErr w:type="gramEnd"/>
      <w:r w:rsidRPr="00AB30CD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AEs with residual effect (waist pain, pain condition) were not related to treatment</w:t>
      </w:r>
    </w:p>
    <w:p w14:paraId="796B9606" w14:textId="5B9C25B2" w:rsidR="004D794E" w:rsidRDefault="004D794E" w:rsidP="00D401FB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lastRenderedPageBreak/>
        <w:t>k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The</w:t>
      </w:r>
      <w:proofErr w:type="spellEnd"/>
      <w:proofErr w:type="gramEnd"/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Grading was always 1-3, to shorten this table only the grades</w:t>
      </w:r>
      <w:r w:rsidR="001F3BF2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which actually occurred 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are shown.</w:t>
      </w:r>
    </w:p>
    <w:p w14:paraId="2F676BA7" w14:textId="105F10D5" w:rsidR="004D794E" w:rsidRDefault="004D794E" w:rsidP="00D401FB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t>l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The</w:t>
      </w:r>
      <w:proofErr w:type="spellEnd"/>
      <w:proofErr w:type="gramEnd"/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Relation to treatment could always be assessed as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definite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,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probable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,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possible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,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remote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and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not related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. To shorten this table only the relations</w:t>
      </w:r>
      <w:r w:rsidR="003C7A60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which actually occurred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are shown.</w:t>
      </w:r>
    </w:p>
    <w:p w14:paraId="2D99A8BB" w14:textId="2A1575D3" w:rsidR="003E0C2E" w:rsidRDefault="004D794E" w:rsidP="003E0C2E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  <w:proofErr w:type="spellStart"/>
      <w:proofErr w:type="gramStart"/>
      <w:r w:rsidRPr="003E16B2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en-GB" w:eastAsia="en-GB"/>
        </w:rPr>
        <w:t>m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The</w:t>
      </w:r>
      <w:proofErr w:type="spellEnd"/>
      <w:proofErr w:type="gramEnd"/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Outcome could always be assessed as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 w:rsidRPr="005C34F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resolved spontaneously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,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 w:rsidRPr="005C34F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resolved with treatment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,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 w:rsidRPr="005C34F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resolved with residual effect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 w:rsidR="003E0C2E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,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 w:rsidR="003E0C2E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unchanged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 w:rsidR="003E0C2E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and 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“</w:t>
      </w:r>
      <w:r w:rsidR="003E0C2E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death</w:t>
      </w:r>
      <w:r w:rsidR="00047835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”</w:t>
      </w:r>
      <w:r w:rsidR="003E0C2E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. To shorten this table only the outcomes</w:t>
      </w:r>
      <w:r w:rsidR="006224D3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which actually occurred</w:t>
      </w:r>
      <w:r w:rsidR="003E0C2E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are shown.</w:t>
      </w:r>
    </w:p>
    <w:p w14:paraId="7AEAD736" w14:textId="77777777" w:rsidR="004D794E" w:rsidRPr="003E0C2E" w:rsidRDefault="004D794E" w:rsidP="00D401FB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</w:p>
    <w:p w14:paraId="1E4F252F" w14:textId="77777777" w:rsidR="004D794E" w:rsidRPr="004D794E" w:rsidRDefault="004D794E" w:rsidP="00D401FB">
      <w:pPr>
        <w:spacing w:after="0"/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</w:pPr>
    </w:p>
    <w:p w14:paraId="5D524B92" w14:textId="569B8712" w:rsidR="003E0C2E" w:rsidDel="00BE3A07" w:rsidRDefault="003E0C2E">
      <w:pPr>
        <w:rPr>
          <w:del w:id="6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7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br w:type="page"/>
        </w:r>
      </w:del>
    </w:p>
    <w:p w14:paraId="392A1587" w14:textId="16D5EC24" w:rsidR="00D401FB" w:rsidDel="00BE3A07" w:rsidRDefault="00D401FB" w:rsidP="00D401FB">
      <w:pPr>
        <w:spacing w:after="0"/>
        <w:rPr>
          <w:del w:id="8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9" w:author="Sabine Specht" w:date="2016-11-08T16:12:00Z">
        <w:r w:rsidRPr="00D401FB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>Supplementary table 2</w:delText>
        </w:r>
        <w:r w:rsidR="00283E5C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a: </w:delText>
        </w:r>
        <w:r w:rsidR="00283E5C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 xml:space="preserve">ITT analysis – Effect of the study drugs on presence of </w:delText>
        </w:r>
        <w:r w:rsidR="00283E5C" w:rsidRPr="00393049" w:rsidDel="00BE3A07">
          <w:rPr>
            <w:rFonts w:ascii="Arial" w:eastAsia="Times New Roman" w:hAnsi="Arial" w:cs="Arial"/>
            <w:b/>
            <w:i/>
            <w:color w:val="000000"/>
            <w:sz w:val="18"/>
            <w:szCs w:val="18"/>
            <w:lang w:val="en-GB" w:eastAsia="en-GB"/>
          </w:rPr>
          <w:delText>Wolbachia</w:delText>
        </w:r>
        <w:r w:rsidR="00283E5C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 in female </w:delText>
        </w:r>
        <w:r w:rsidR="00283E5C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R="00283E5C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R="00283E5C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worms: histology</w:delText>
        </w:r>
      </w:del>
    </w:p>
    <w:p w14:paraId="1E88AEB1" w14:textId="27D0CCEA" w:rsidR="00277F57" w:rsidDel="00BE3A07" w:rsidRDefault="00277F57" w:rsidP="00D401FB">
      <w:pPr>
        <w:spacing w:after="0"/>
        <w:rPr>
          <w:del w:id="10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417"/>
        <w:gridCol w:w="851"/>
        <w:gridCol w:w="1275"/>
        <w:gridCol w:w="1560"/>
        <w:gridCol w:w="1701"/>
      </w:tblGrid>
      <w:tr w:rsidR="003902FB" w:rsidRPr="00C0012B" w:rsidDel="00BE3A07" w14:paraId="7010D6A7" w14:textId="0E12B25B" w:rsidTr="00B7482C">
        <w:trPr>
          <w:trHeight w:val="300"/>
          <w:del w:id="11" w:author="Sabine Specht" w:date="2016-11-08T16:12:00Z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7D2F" w14:textId="319C1585" w:rsidR="003902FB" w:rsidRPr="00F14C85" w:rsidDel="00BE3A07" w:rsidRDefault="003902FB" w:rsidP="003902FB">
            <w:pPr>
              <w:spacing w:after="0"/>
              <w:jc w:val="center"/>
              <w:rPr>
                <w:del w:id="1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Treatment Group</w:delText>
              </w:r>
            </w:del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7FD2" w14:textId="438E5C02" w:rsidR="003902FB" w:rsidRPr="003902FB" w:rsidDel="00BE3A07" w:rsidRDefault="003902FB" w:rsidP="003902FB">
            <w:pPr>
              <w:spacing w:after="0"/>
              <w:jc w:val="center"/>
              <w:rPr>
                <w:del w:id="1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5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No. of  Patients/ Nod</w:delText>
              </w:r>
              <w:r w:rsidRPr="003902FB" w:rsidDel="00BE3A07">
                <w:rPr>
                  <w:rFonts w:ascii="Arial" w:hAnsi="Arial" w:cs="Arial"/>
                  <w:color w:val="000000"/>
                  <w:sz w:val="18"/>
                  <w:szCs w:val="18"/>
                  <w:vertAlign w:val="superscript"/>
                  <w:lang w:val="en-US"/>
                </w:rPr>
                <w:delText xml:space="preserve"> a</w:delText>
              </w:r>
            </w:del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945A1" w14:textId="2C6A88E6" w:rsidR="003902FB" w:rsidRPr="003902FB" w:rsidDel="00BE3A07" w:rsidRDefault="003902FB" w:rsidP="003902FB">
            <w:pPr>
              <w:spacing w:after="0"/>
              <w:jc w:val="center"/>
              <w:rPr>
                <w:del w:id="1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7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No. of living female worms</w:delText>
              </w:r>
            </w:del>
          </w:p>
        </w:tc>
      </w:tr>
      <w:tr w:rsidR="003902FB" w:rsidRPr="00F14C85" w:rsidDel="00BE3A07" w14:paraId="1E4E838A" w14:textId="6EAFC4BD" w:rsidTr="00B7482C">
        <w:trPr>
          <w:trHeight w:val="280"/>
          <w:del w:id="18" w:author="Sabine Specht" w:date="2016-11-08T16:12:00Z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7AD9A" w14:textId="7E50F584" w:rsidR="003902FB" w:rsidRPr="003902FB" w:rsidDel="00BE3A07" w:rsidRDefault="003902FB" w:rsidP="003902FB">
            <w:pPr>
              <w:spacing w:after="0"/>
              <w:rPr>
                <w:del w:id="1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D1E0" w14:textId="02E7CC75" w:rsidR="003902FB" w:rsidRPr="003902FB" w:rsidDel="00BE3A07" w:rsidRDefault="003902FB" w:rsidP="003902FB">
            <w:pPr>
              <w:spacing w:after="0"/>
              <w:jc w:val="center"/>
              <w:rPr>
                <w:del w:id="2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4B8E" w14:textId="0E491858" w:rsidR="003902FB" w:rsidRPr="00F14C85" w:rsidDel="00BE3A07" w:rsidRDefault="003902FB" w:rsidP="003902FB">
            <w:pPr>
              <w:spacing w:after="0"/>
              <w:jc w:val="center"/>
              <w:rPr>
                <w:del w:id="2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2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All </w:delText>
              </w:r>
            </w:del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23D82" w14:textId="0E29A51B" w:rsidR="003902FB" w:rsidRPr="00AD361C" w:rsidDel="00BE3A07" w:rsidRDefault="003902FB" w:rsidP="003902FB">
            <w:pPr>
              <w:spacing w:after="0"/>
              <w:jc w:val="center"/>
              <w:rPr>
                <w:del w:id="2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4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  <w:r w:rsidRPr="00C41D41" w:rsidDel="00BE3A07">
                <w:rPr>
                  <w:rFonts w:ascii="Arial" w:eastAsia="Times New Roman" w:hAnsi="Arial" w:cs="Arial"/>
                  <w:i/>
                  <w:color w:val="000000"/>
                  <w:sz w:val="18"/>
                  <w:szCs w:val="18"/>
                </w:rPr>
                <w:delText>Wolbachia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levels</w:delText>
              </w:r>
            </w:del>
          </w:p>
        </w:tc>
      </w:tr>
      <w:tr w:rsidR="003902FB" w:rsidRPr="00F14C85" w:rsidDel="00BE3A07" w14:paraId="38401330" w14:textId="007C1952" w:rsidTr="00B7482C">
        <w:trPr>
          <w:trHeight w:val="280"/>
          <w:del w:id="25" w:author="Sabine Specht" w:date="2016-11-08T16:12:00Z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8FA68" w14:textId="681B6EE2" w:rsidR="003902FB" w:rsidRPr="00F14C85" w:rsidDel="00BE3A07" w:rsidRDefault="003902FB" w:rsidP="003902FB">
            <w:pPr>
              <w:spacing w:after="0"/>
              <w:rPr>
                <w:del w:id="2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473D" w14:textId="331CAF13" w:rsidR="003902FB" w:rsidRPr="00F14C85" w:rsidDel="00BE3A07" w:rsidRDefault="00CD3F80" w:rsidP="00F86F90">
            <w:pPr>
              <w:spacing w:after="0"/>
              <w:jc w:val="right"/>
              <w:rPr>
                <w:del w:id="2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110/ </w:delText>
              </w:r>
              <w:r w:rsidR="00F86F9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307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D8BB" w14:textId="20750491" w:rsidR="003902FB" w:rsidRPr="00F14C85" w:rsidDel="00BE3A07" w:rsidRDefault="003902FB" w:rsidP="003902FB">
            <w:pPr>
              <w:spacing w:after="0"/>
              <w:jc w:val="right"/>
              <w:rPr>
                <w:del w:id="2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0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363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F7B84" w14:textId="6E60C7FA" w:rsidR="003902FB" w:rsidRPr="00F14C85" w:rsidDel="00BE3A07" w:rsidRDefault="003902FB" w:rsidP="003902FB">
            <w:pPr>
              <w:spacing w:after="0"/>
              <w:jc w:val="center"/>
              <w:rPr>
                <w:del w:id="3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2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many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23AEA" w14:textId="0CA717F4" w:rsidR="003902FB" w:rsidRPr="00F14C85" w:rsidDel="00BE3A07" w:rsidRDefault="003902FB" w:rsidP="003902FB">
            <w:pPr>
              <w:spacing w:after="0"/>
              <w:jc w:val="center"/>
              <w:rPr>
                <w:del w:id="3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4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few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F32F" w14:textId="3ECE03FF" w:rsidR="003902FB" w:rsidRPr="00F14C85" w:rsidDel="00BE3A07" w:rsidRDefault="003902FB" w:rsidP="003902FB">
            <w:pPr>
              <w:spacing w:after="0"/>
              <w:jc w:val="center"/>
              <w:rPr>
                <w:del w:id="3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6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none</w:delText>
              </w:r>
            </w:del>
          </w:p>
        </w:tc>
      </w:tr>
      <w:tr w:rsidR="003902FB" w:rsidRPr="00F14C85" w:rsidDel="00BE3A07" w14:paraId="5FD27EDE" w14:textId="2474CB88" w:rsidTr="00B7482C">
        <w:trPr>
          <w:trHeight w:val="280"/>
          <w:del w:id="37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EC5C" w14:textId="4E363C8B" w:rsidR="003902FB" w:rsidRPr="00F14C85" w:rsidDel="00BE3A07" w:rsidRDefault="003902FB" w:rsidP="003902FB">
            <w:pPr>
              <w:spacing w:after="0"/>
              <w:rPr>
                <w:del w:id="3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9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4w (Standard)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49AF" w14:textId="6E0E795E" w:rsidR="003902FB" w:rsidRPr="00F14C85" w:rsidDel="00BE3A07" w:rsidRDefault="003902FB" w:rsidP="003902FB">
            <w:pPr>
              <w:spacing w:after="0"/>
              <w:jc w:val="right"/>
              <w:rPr>
                <w:del w:id="4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1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27/ 7</w:delText>
              </w:r>
              <w:r w:rsidR="00F86F9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8441" w14:textId="57ED389E" w:rsidR="003902FB" w:rsidRPr="00F14C85" w:rsidDel="00BE3A07" w:rsidRDefault="003902FB" w:rsidP="003902FB">
            <w:pPr>
              <w:spacing w:after="0"/>
              <w:jc w:val="right"/>
              <w:rPr>
                <w:del w:id="4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3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84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AEF8" w14:textId="58E982B7" w:rsidR="003902FB" w:rsidRPr="00F14C85" w:rsidDel="00BE3A07" w:rsidRDefault="003902FB" w:rsidP="003902FB">
            <w:pPr>
              <w:spacing w:after="0"/>
              <w:jc w:val="right"/>
              <w:rPr>
                <w:del w:id="4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5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3597" w14:textId="0090BF9E" w:rsidR="003902FB" w:rsidRPr="004D77BB" w:rsidDel="00BE3A07" w:rsidRDefault="003902FB" w:rsidP="003902FB">
            <w:pPr>
              <w:spacing w:after="0"/>
              <w:jc w:val="right"/>
              <w:rPr>
                <w:del w:id="4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</w:delText>
              </w:r>
              <w:r w:rsidRPr="004D77B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(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4.8</w:delText>
              </w:r>
              <w:r w:rsidRPr="004D77B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9EFF" w14:textId="64477588" w:rsidR="003902FB" w:rsidRPr="004D77BB" w:rsidDel="00BE3A07" w:rsidRDefault="005C3DE8" w:rsidP="003902FB">
            <w:pPr>
              <w:spacing w:after="0"/>
              <w:jc w:val="right"/>
              <w:rPr>
                <w:del w:id="4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9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</w:delText>
              </w:r>
              <w:r w:rsid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(95.2</w:delText>
              </w:r>
              <w:r w:rsidR="003902FB" w:rsidRPr="004D77B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</w:tr>
      <w:tr w:rsidR="003902FB" w:rsidRPr="003902FB" w:rsidDel="00BE3A07" w14:paraId="149060D1" w14:textId="48BF2E12" w:rsidTr="00B7482C">
        <w:trPr>
          <w:trHeight w:val="280"/>
          <w:del w:id="50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F7F8" w14:textId="32943F09" w:rsidR="003902FB" w:rsidRPr="003902FB" w:rsidDel="00BE3A07" w:rsidRDefault="003902FB" w:rsidP="003902FB">
            <w:pPr>
              <w:spacing w:after="0"/>
              <w:rPr>
                <w:del w:id="5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2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BF74" w14:textId="32EAF668" w:rsidR="003902FB" w:rsidRPr="003902FB" w:rsidDel="00BE3A07" w:rsidRDefault="003902FB" w:rsidP="003902FB">
            <w:pPr>
              <w:spacing w:after="0"/>
              <w:jc w:val="right"/>
              <w:rPr>
                <w:del w:id="5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4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20/ 58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C798" w14:textId="297399C8" w:rsidR="003902FB" w:rsidRPr="003902FB" w:rsidDel="00BE3A07" w:rsidRDefault="003902FB" w:rsidP="003902FB">
            <w:pPr>
              <w:spacing w:after="0"/>
              <w:jc w:val="right"/>
              <w:rPr>
                <w:del w:id="5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6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73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CED5" w14:textId="5A8A7EBF" w:rsidR="003902FB" w:rsidRPr="003902FB" w:rsidDel="00BE3A07" w:rsidRDefault="003902FB" w:rsidP="003902FB">
            <w:pPr>
              <w:spacing w:after="0"/>
              <w:jc w:val="right"/>
              <w:rPr>
                <w:del w:id="5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8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BF8F" w14:textId="79861E3D" w:rsidR="003902FB" w:rsidRPr="003902FB" w:rsidDel="00BE3A07" w:rsidRDefault="003902FB" w:rsidP="003902FB">
            <w:pPr>
              <w:spacing w:after="0"/>
              <w:jc w:val="right"/>
              <w:rPr>
                <w:del w:id="5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0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13 (17.8 %)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A64B" w14:textId="408BA82A" w:rsidR="003902FB" w:rsidRPr="003902FB" w:rsidDel="00BE3A07" w:rsidRDefault="003902FB" w:rsidP="003902FB">
            <w:pPr>
              <w:spacing w:after="0"/>
              <w:jc w:val="right"/>
              <w:rPr>
                <w:del w:id="6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6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60 (82.2</w:delText>
              </w:r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</w:tr>
      <w:tr w:rsidR="003902FB" w:rsidRPr="003902FB" w:rsidDel="00BE3A07" w14:paraId="6800EFD7" w14:textId="28D9FA61" w:rsidTr="00B7482C">
        <w:trPr>
          <w:trHeight w:val="280"/>
          <w:del w:id="63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F60A" w14:textId="5474CB15" w:rsidR="003902FB" w:rsidRPr="003902FB" w:rsidDel="00BE3A07" w:rsidRDefault="003902FB" w:rsidP="003902FB">
            <w:pPr>
              <w:spacing w:after="0"/>
              <w:rPr>
                <w:del w:id="6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65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MIN 3w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9561" w14:textId="48A676EF" w:rsidR="003902FB" w:rsidRPr="003902FB" w:rsidDel="00BE3A07" w:rsidRDefault="003902FB" w:rsidP="003902FB">
            <w:pPr>
              <w:spacing w:after="0"/>
              <w:jc w:val="right"/>
              <w:rPr>
                <w:del w:id="6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67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</w:delText>
              </w:r>
              <w:r w:rsidR="00F86F9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8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897A" w14:textId="2DD55F75" w:rsidR="003902FB" w:rsidRPr="003902FB" w:rsidDel="00BE3A07" w:rsidRDefault="003902FB" w:rsidP="003902FB">
            <w:pPr>
              <w:spacing w:after="0"/>
              <w:jc w:val="right"/>
              <w:rPr>
                <w:del w:id="6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69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73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D2A1" w14:textId="5C3A9410" w:rsidR="003902FB" w:rsidRPr="003902FB" w:rsidDel="00BE3A07" w:rsidRDefault="003902FB" w:rsidP="003902FB">
            <w:pPr>
              <w:spacing w:after="0"/>
              <w:jc w:val="right"/>
              <w:rPr>
                <w:del w:id="7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71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0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4501" w14:textId="4948E3F5" w:rsidR="003902FB" w:rsidRPr="003902FB" w:rsidDel="00BE3A07" w:rsidRDefault="003902FB" w:rsidP="003902FB">
            <w:pPr>
              <w:spacing w:after="0"/>
              <w:jc w:val="right"/>
              <w:rPr>
                <w:del w:id="7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73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19 (26.0 %)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FB06" w14:textId="10F88383" w:rsidR="003902FB" w:rsidRPr="003902FB" w:rsidDel="00BE3A07" w:rsidRDefault="003902FB" w:rsidP="003902FB">
            <w:pPr>
              <w:spacing w:after="0"/>
              <w:jc w:val="right"/>
              <w:rPr>
                <w:del w:id="7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75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54 (74.0</w:delText>
              </w:r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</w:tr>
      <w:tr w:rsidR="005906A5" w:rsidRPr="003902FB" w:rsidDel="00BE3A07" w14:paraId="117F95C1" w14:textId="70D2EEEB" w:rsidTr="005906A5">
        <w:trPr>
          <w:trHeight w:val="280"/>
          <w:del w:id="76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0312" w14:textId="086F7458" w:rsidR="005906A5" w:rsidRPr="005906A5" w:rsidDel="00BE3A07" w:rsidRDefault="005906A5" w:rsidP="00CD3F80">
            <w:pPr>
              <w:spacing w:after="0"/>
              <w:rPr>
                <w:del w:id="7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78" w:author="Sabine Specht" w:date="2016-11-08T16:12:00Z">
              <w:r w:rsidRPr="005906A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DOX 3w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7598" w14:textId="0151E7E1" w:rsidR="005906A5" w:rsidRPr="005906A5" w:rsidDel="00BE3A07" w:rsidRDefault="005906A5" w:rsidP="00CD3F80">
            <w:pPr>
              <w:spacing w:after="0"/>
              <w:jc w:val="right"/>
              <w:rPr>
                <w:del w:id="7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80" w:author="Sabine Specht" w:date="2016-11-08T16:12:00Z">
              <w:r w:rsidRPr="005906A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</w:delText>
              </w:r>
              <w:r w:rsidR="00F86F9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4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40ED" w14:textId="35DBCE1D" w:rsidR="005906A5" w:rsidRPr="005906A5" w:rsidDel="00BE3A07" w:rsidRDefault="005906A5" w:rsidP="00CD3F80">
            <w:pPr>
              <w:spacing w:after="0"/>
              <w:jc w:val="right"/>
              <w:rPr>
                <w:del w:id="8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82" w:author="Sabine Specht" w:date="2016-11-08T16:12:00Z">
              <w:r w:rsidRPr="005906A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74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5D8" w14:textId="207B7F6E" w:rsidR="005906A5" w:rsidRPr="003902FB" w:rsidDel="00BE3A07" w:rsidRDefault="005906A5" w:rsidP="00CD3F80">
            <w:pPr>
              <w:spacing w:after="0"/>
              <w:jc w:val="right"/>
              <w:rPr>
                <w:del w:id="8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84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1 (1.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4</w:delText>
              </w:r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C8C1" w14:textId="3D7EA9E8" w:rsidR="005906A5" w:rsidRPr="005906A5" w:rsidDel="00BE3A07" w:rsidRDefault="005906A5" w:rsidP="00CD3F80">
            <w:pPr>
              <w:spacing w:after="0"/>
              <w:jc w:val="right"/>
              <w:rPr>
                <w:del w:id="8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86" w:author="Sabine Specht" w:date="2016-11-08T16:12:00Z">
              <w:r w:rsidRPr="005906A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27 (36.5 %)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712E" w14:textId="6BC7F370" w:rsidR="005906A5" w:rsidRPr="005906A5" w:rsidDel="00BE3A07" w:rsidRDefault="005906A5" w:rsidP="00CD3F80">
            <w:pPr>
              <w:spacing w:after="0"/>
              <w:jc w:val="right"/>
              <w:rPr>
                <w:del w:id="8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88" w:author="Sabine Specht" w:date="2016-11-08T16:12:00Z">
              <w:r w:rsidRPr="005906A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46 (62.2 %)</w:delText>
              </w:r>
            </w:del>
          </w:p>
        </w:tc>
      </w:tr>
      <w:tr w:rsidR="003902FB" w:rsidRPr="003902FB" w:rsidDel="00BE3A07" w14:paraId="0EC56431" w14:textId="0DF211EA" w:rsidTr="00B7482C">
        <w:trPr>
          <w:trHeight w:val="280"/>
          <w:del w:id="89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CEC0" w14:textId="04603AF2" w:rsidR="003902FB" w:rsidRPr="003902FB" w:rsidDel="00BE3A07" w:rsidRDefault="003902FB" w:rsidP="003902FB">
            <w:pPr>
              <w:spacing w:after="0"/>
              <w:rPr>
                <w:del w:id="9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91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ALB 3d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87A16" w14:textId="1B8F43E6" w:rsidR="003902FB" w:rsidRPr="003902FB" w:rsidDel="00BE3A07" w:rsidRDefault="003F533D" w:rsidP="003902FB">
            <w:pPr>
              <w:spacing w:after="0"/>
              <w:jc w:val="right"/>
              <w:rPr>
                <w:del w:id="9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93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6</w:delText>
              </w:r>
              <w:r w:rsidR="00F86F9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7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6BC5" w14:textId="61F80DE5" w:rsidR="003902FB" w:rsidRPr="003902FB" w:rsidDel="00BE3A07" w:rsidRDefault="003902FB" w:rsidP="003902FB">
            <w:pPr>
              <w:spacing w:after="0"/>
              <w:jc w:val="right"/>
              <w:rPr>
                <w:del w:id="9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95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59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2CE0" w14:textId="3CAE6FEA" w:rsidR="003902FB" w:rsidRPr="003902FB" w:rsidDel="00BE3A07" w:rsidRDefault="003902FB" w:rsidP="003902FB">
            <w:pPr>
              <w:spacing w:after="0"/>
              <w:jc w:val="right"/>
              <w:rPr>
                <w:del w:id="9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97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5 (8.5 %)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4BB8" w14:textId="5F6F0EF3" w:rsidR="003902FB" w:rsidRPr="003902FB" w:rsidDel="00BE3A07" w:rsidRDefault="003902FB" w:rsidP="003902FB">
            <w:pPr>
              <w:spacing w:after="0"/>
              <w:jc w:val="right"/>
              <w:rPr>
                <w:del w:id="9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99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32 (54.2</w:delText>
              </w:r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8A1E" w14:textId="01289BEA" w:rsidR="003902FB" w:rsidRPr="003902FB" w:rsidDel="00BE3A07" w:rsidRDefault="003902FB" w:rsidP="003902FB">
            <w:pPr>
              <w:spacing w:after="0"/>
              <w:jc w:val="right"/>
              <w:rPr>
                <w:del w:id="10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01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22 (37.3</w:delText>
              </w:r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</w:tr>
    </w:tbl>
    <w:p w14:paraId="45A15443" w14:textId="56CB24E9" w:rsidR="003902FB" w:rsidRPr="003902FB" w:rsidDel="00BE3A07" w:rsidRDefault="003902FB" w:rsidP="003902FB">
      <w:pPr>
        <w:jc w:val="both"/>
        <w:rPr>
          <w:del w:id="102" w:author="Sabine Specht" w:date="2016-11-08T16:12:00Z"/>
          <w:rFonts w:ascii="Arial" w:hAnsi="Arial" w:cs="Arial"/>
          <w:sz w:val="18"/>
          <w:szCs w:val="18"/>
          <w:lang w:val="en-US"/>
        </w:rPr>
      </w:pPr>
      <w:del w:id="103" w:author="Sabine Specht" w:date="2016-11-08T16:12:00Z">
        <w:r w:rsidRPr="003902FB" w:rsidDel="00BE3A07">
          <w:rPr>
            <w:rFonts w:ascii="Arial" w:hAnsi="Arial" w:cs="Arial"/>
            <w:color w:val="000000"/>
            <w:sz w:val="18"/>
            <w:szCs w:val="18"/>
            <w:vertAlign w:val="superscript"/>
            <w:lang w:val="en-US"/>
          </w:rPr>
          <w:delText xml:space="preserve">a </w:delText>
        </w:r>
        <w:r w:rsidRPr="003902FB" w:rsidDel="00BE3A07">
          <w:rPr>
            <w:rFonts w:ascii="Arial" w:hAnsi="Arial" w:cs="Arial"/>
            <w:color w:val="000000"/>
            <w:sz w:val="18"/>
            <w:szCs w:val="18"/>
            <w:lang w:val="en-US"/>
          </w:rPr>
          <w:delText xml:space="preserve">Only evaluable patients/nodules are included. </w:delText>
        </w:r>
      </w:del>
    </w:p>
    <w:p w14:paraId="592A6B79" w14:textId="4A53EE83" w:rsidR="00283E5C" w:rsidRPr="003902FB" w:rsidDel="00BE3A07" w:rsidRDefault="00283E5C" w:rsidP="00D401FB">
      <w:pPr>
        <w:spacing w:after="0"/>
        <w:rPr>
          <w:del w:id="10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US" w:eastAsia="en-GB"/>
        </w:rPr>
      </w:pPr>
    </w:p>
    <w:p w14:paraId="4B69F8B1" w14:textId="302899C4" w:rsidR="00283E5C" w:rsidDel="00BE3A07" w:rsidRDefault="00283E5C" w:rsidP="00283E5C">
      <w:pPr>
        <w:spacing w:after="0"/>
        <w:rPr>
          <w:del w:id="10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106" w:author="Sabine Specht" w:date="2016-11-08T16:12:00Z">
        <w:r w:rsidRPr="00D401FB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>Supplementary table 2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b: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 xml:space="preserve">ITT analysis – Effect of the study drugs on presence of </w:delText>
        </w:r>
        <w:r w:rsidRPr="00393049" w:rsidDel="00BE3A07">
          <w:rPr>
            <w:rFonts w:ascii="Arial" w:eastAsia="Times New Roman" w:hAnsi="Arial" w:cs="Arial"/>
            <w:b/>
            <w:i/>
            <w:color w:val="000000"/>
            <w:sz w:val="18"/>
            <w:szCs w:val="18"/>
            <w:lang w:val="en-GB" w:eastAsia="en-GB"/>
          </w:rPr>
          <w:delText>Wolbachia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 in male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worms: histology</w:delText>
        </w:r>
      </w:del>
    </w:p>
    <w:p w14:paraId="3B76822E" w14:textId="209FCAF9" w:rsidR="00277F57" w:rsidDel="00BE3A07" w:rsidRDefault="00277F57" w:rsidP="00283E5C">
      <w:pPr>
        <w:spacing w:after="0"/>
        <w:rPr>
          <w:del w:id="107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417"/>
        <w:gridCol w:w="851"/>
        <w:gridCol w:w="1275"/>
        <w:gridCol w:w="1560"/>
        <w:gridCol w:w="1701"/>
      </w:tblGrid>
      <w:tr w:rsidR="00A2225B" w:rsidRPr="00C0012B" w:rsidDel="00BE3A07" w14:paraId="45139B89" w14:textId="5856D3A1" w:rsidTr="00B7482C">
        <w:trPr>
          <w:trHeight w:val="300"/>
          <w:del w:id="108" w:author="Sabine Specht" w:date="2016-11-08T16:12:00Z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FD6B" w14:textId="36597CFF" w:rsidR="00A2225B" w:rsidRPr="00F14C85" w:rsidDel="00BE3A07" w:rsidRDefault="00A2225B" w:rsidP="00A2225B">
            <w:pPr>
              <w:spacing w:after="0"/>
              <w:jc w:val="center"/>
              <w:rPr>
                <w:del w:id="10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10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Treatment Group</w:delText>
              </w:r>
            </w:del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E27E" w14:textId="2AB71207" w:rsidR="00A2225B" w:rsidRPr="00A2225B" w:rsidDel="00BE3A07" w:rsidRDefault="00A2225B" w:rsidP="00A2225B">
            <w:pPr>
              <w:spacing w:after="0"/>
              <w:jc w:val="center"/>
              <w:rPr>
                <w:del w:id="11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del w:id="112" w:author="Sabine Specht" w:date="2016-11-08T16:12:00Z">
              <w:r w:rsidRPr="00A2225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No. of  Patients/ Nod</w:delText>
              </w:r>
              <w:r w:rsidRPr="00A2225B" w:rsidDel="00BE3A07">
                <w:rPr>
                  <w:rFonts w:ascii="Arial" w:hAnsi="Arial" w:cs="Arial"/>
                  <w:color w:val="000000"/>
                  <w:sz w:val="18"/>
                  <w:szCs w:val="18"/>
                  <w:vertAlign w:val="superscript"/>
                  <w:lang w:val="en-US"/>
                </w:rPr>
                <w:delText xml:space="preserve"> a</w:delText>
              </w:r>
            </w:del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7AF78" w14:textId="1A9EC777" w:rsidR="00A2225B" w:rsidRPr="00A2225B" w:rsidDel="00BE3A07" w:rsidRDefault="00A2225B" w:rsidP="00A2225B">
            <w:pPr>
              <w:spacing w:after="0"/>
              <w:jc w:val="center"/>
              <w:rPr>
                <w:del w:id="11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14" w:author="Sabine Specht" w:date="2016-11-08T16:12:00Z">
              <w:r w:rsidRPr="00A2225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No. of living male worms</w:delText>
              </w:r>
            </w:del>
          </w:p>
        </w:tc>
      </w:tr>
      <w:tr w:rsidR="00A2225B" w:rsidRPr="00F14C85" w:rsidDel="00BE3A07" w14:paraId="22863D54" w14:textId="0C861479" w:rsidTr="00B7482C">
        <w:trPr>
          <w:trHeight w:val="280"/>
          <w:del w:id="115" w:author="Sabine Specht" w:date="2016-11-08T16:12:00Z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2A3E0" w14:textId="1601B88F" w:rsidR="00A2225B" w:rsidRPr="00A2225B" w:rsidDel="00BE3A07" w:rsidRDefault="00A2225B" w:rsidP="00A2225B">
            <w:pPr>
              <w:spacing w:after="0"/>
              <w:rPr>
                <w:del w:id="11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7854" w14:textId="5B11FD18" w:rsidR="00A2225B" w:rsidRPr="00A2225B" w:rsidDel="00BE3A07" w:rsidRDefault="00A2225B" w:rsidP="00A2225B">
            <w:pPr>
              <w:spacing w:after="0"/>
              <w:jc w:val="center"/>
              <w:rPr>
                <w:del w:id="11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11F2" w14:textId="7AD69CA9" w:rsidR="00A2225B" w:rsidRPr="00F14C85" w:rsidDel="00BE3A07" w:rsidRDefault="00A2225B" w:rsidP="00A2225B">
            <w:pPr>
              <w:spacing w:after="0"/>
              <w:jc w:val="center"/>
              <w:rPr>
                <w:del w:id="11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19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All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5B4C2E" w14:textId="7C66BDA3" w:rsidR="00A2225B" w:rsidRPr="00AD361C" w:rsidDel="00BE3A07" w:rsidRDefault="00A2225B" w:rsidP="00A2225B">
            <w:pPr>
              <w:spacing w:after="0"/>
              <w:jc w:val="center"/>
              <w:rPr>
                <w:del w:id="12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1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  <w:r w:rsidRPr="00F14C85" w:rsidDel="00BE3A07">
                <w:rPr>
                  <w:rFonts w:ascii="Arial" w:eastAsia="Times New Roman" w:hAnsi="Arial" w:cs="Arial"/>
                  <w:i/>
                  <w:color w:val="000000"/>
                  <w:sz w:val="18"/>
                  <w:szCs w:val="18"/>
                </w:rPr>
                <w:delText>Wolbachia</w:delText>
              </w:r>
              <w:r w:rsidDel="00BE3A07">
                <w:rPr>
                  <w:rFonts w:ascii="Arial" w:eastAsia="Times New Roman" w:hAnsi="Arial" w:cs="Arial"/>
                  <w:i/>
                  <w:color w:val="000000"/>
                  <w:sz w:val="18"/>
                  <w:szCs w:val="18"/>
                </w:rPr>
                <w:delText xml:space="preserve"> 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levels</w:delText>
              </w:r>
            </w:del>
          </w:p>
        </w:tc>
      </w:tr>
      <w:tr w:rsidR="0015211A" w:rsidRPr="00F14C85" w:rsidDel="00BE3A07" w14:paraId="2D1E4E5E" w14:textId="45E629F0" w:rsidTr="00B7482C">
        <w:trPr>
          <w:trHeight w:val="280"/>
          <w:del w:id="122" w:author="Sabine Specht" w:date="2016-11-08T16:12:00Z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B9756" w14:textId="0ECC1BFC" w:rsidR="0015211A" w:rsidRPr="00F14C85" w:rsidDel="00BE3A07" w:rsidRDefault="0015211A" w:rsidP="00A2225B">
            <w:pPr>
              <w:spacing w:after="0"/>
              <w:rPr>
                <w:del w:id="12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6D38" w14:textId="2EA819AA" w:rsidR="0015211A" w:rsidRPr="00F14C85" w:rsidDel="00BE3A07" w:rsidRDefault="00CD3F80" w:rsidP="00B7482C">
            <w:pPr>
              <w:spacing w:after="0"/>
              <w:jc w:val="right"/>
              <w:rPr>
                <w:del w:id="12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5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110/ 3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07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F947" w14:textId="0909A755" w:rsidR="0015211A" w:rsidRPr="00F14C85" w:rsidDel="00BE3A07" w:rsidRDefault="0015211A" w:rsidP="00A2225B">
            <w:pPr>
              <w:spacing w:after="0"/>
              <w:jc w:val="right"/>
              <w:rPr>
                <w:del w:id="12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131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ADD0E" w14:textId="09B5334D" w:rsidR="0015211A" w:rsidRPr="00F14C85" w:rsidDel="00BE3A07" w:rsidRDefault="0015211A" w:rsidP="00A2225B">
            <w:pPr>
              <w:spacing w:after="0"/>
              <w:jc w:val="center"/>
              <w:rPr>
                <w:del w:id="12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9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many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27C6" w14:textId="7D8A7118" w:rsidR="0015211A" w:rsidRPr="00F14C85" w:rsidDel="00BE3A07" w:rsidRDefault="0015211A" w:rsidP="00A2225B">
            <w:pPr>
              <w:spacing w:after="0"/>
              <w:jc w:val="center"/>
              <w:rPr>
                <w:del w:id="13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1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few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878E" w14:textId="7CD3014F" w:rsidR="0015211A" w:rsidRPr="00F14C85" w:rsidDel="00BE3A07" w:rsidRDefault="0015211A" w:rsidP="00A2225B">
            <w:pPr>
              <w:spacing w:after="0"/>
              <w:rPr>
                <w:del w:id="13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3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none</w:delText>
              </w:r>
            </w:del>
          </w:p>
        </w:tc>
      </w:tr>
      <w:tr w:rsidR="0015211A" w:rsidRPr="00743756" w:rsidDel="00BE3A07" w14:paraId="6BEA7274" w14:textId="578DBB01" w:rsidTr="00B7482C">
        <w:trPr>
          <w:trHeight w:val="280"/>
          <w:del w:id="134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48AE" w14:textId="1DAE9488" w:rsidR="0015211A" w:rsidRPr="00F14C85" w:rsidDel="00BE3A07" w:rsidRDefault="0015211A" w:rsidP="00A2225B">
            <w:pPr>
              <w:spacing w:after="0"/>
              <w:rPr>
                <w:del w:id="13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6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4w (Standard)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47EC" w14:textId="7FBA920A" w:rsidR="0015211A" w:rsidRPr="00F14C85" w:rsidDel="00BE3A07" w:rsidRDefault="0015211A" w:rsidP="00B7482C">
            <w:pPr>
              <w:spacing w:after="0"/>
              <w:jc w:val="right"/>
              <w:rPr>
                <w:del w:id="13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8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27/ 7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2DBB" w14:textId="00109134" w:rsidR="0015211A" w:rsidRPr="00F14C85" w:rsidDel="00BE3A07" w:rsidRDefault="0015211A" w:rsidP="00A2225B">
            <w:pPr>
              <w:spacing w:after="0"/>
              <w:jc w:val="right"/>
              <w:rPr>
                <w:del w:id="13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0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7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48A8" w14:textId="71725C49" w:rsidR="0015211A" w:rsidRPr="00F14C85" w:rsidDel="00BE3A07" w:rsidRDefault="0015211A" w:rsidP="00A2225B">
            <w:pPr>
              <w:spacing w:after="0"/>
              <w:jc w:val="right"/>
              <w:rPr>
                <w:del w:id="14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2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A30" w14:textId="523412D2" w:rsidR="0015211A" w:rsidRPr="00743756" w:rsidDel="00BE3A07" w:rsidRDefault="00B7482C" w:rsidP="00A2225B">
            <w:pPr>
              <w:spacing w:after="0"/>
              <w:jc w:val="right"/>
              <w:rPr>
                <w:del w:id="14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44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4</w:delText>
              </w:r>
              <w:r w:rsid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(14.8</w:delText>
              </w:r>
              <w:r w:rsidR="0015211A"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FF28" w14:textId="7C189EB7" w:rsidR="0015211A" w:rsidRPr="00743756" w:rsidDel="00BE3A07" w:rsidRDefault="00743756" w:rsidP="00743756">
            <w:pPr>
              <w:spacing w:after="0"/>
              <w:jc w:val="right"/>
              <w:rPr>
                <w:del w:id="14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4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23</w:delText>
              </w:r>
              <w:r w:rsidR="0015211A"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(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85.2</w:delText>
              </w:r>
              <w:r w:rsidR="0015211A"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</w:tr>
      <w:tr w:rsidR="0015211A" w:rsidRPr="00743756" w:rsidDel="00BE3A07" w14:paraId="5ADB7E41" w14:textId="19EF9ED4" w:rsidTr="00B7482C">
        <w:trPr>
          <w:trHeight w:val="280"/>
          <w:del w:id="147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AC93" w14:textId="456355B3" w:rsidR="0015211A" w:rsidRPr="00743756" w:rsidDel="00BE3A07" w:rsidRDefault="0015211A" w:rsidP="00A2225B">
            <w:pPr>
              <w:spacing w:after="0"/>
              <w:rPr>
                <w:del w:id="14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9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548D" w14:textId="1509EFEA" w:rsidR="0015211A" w:rsidRPr="00743756" w:rsidDel="00BE3A07" w:rsidRDefault="0015211A" w:rsidP="00B7482C">
            <w:pPr>
              <w:spacing w:after="0"/>
              <w:jc w:val="right"/>
              <w:rPr>
                <w:del w:id="15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1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20/ 58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7433" w14:textId="3E277DD7" w:rsidR="0015211A" w:rsidRPr="00743756" w:rsidDel="00BE3A07" w:rsidRDefault="0015211A" w:rsidP="00A2225B">
            <w:pPr>
              <w:spacing w:after="0"/>
              <w:jc w:val="right"/>
              <w:rPr>
                <w:del w:id="15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3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24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8D3C" w14:textId="6107771A" w:rsidR="0015211A" w:rsidRPr="00743756" w:rsidDel="00BE3A07" w:rsidRDefault="0015211A" w:rsidP="0015211A">
            <w:pPr>
              <w:spacing w:after="0"/>
              <w:jc w:val="right"/>
              <w:rPr>
                <w:del w:id="15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5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 (12.5 %)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264A" w14:textId="3E8E17FD" w:rsidR="0015211A" w:rsidRPr="00743756" w:rsidDel="00BE3A07" w:rsidRDefault="00743756" w:rsidP="00A2225B">
            <w:pPr>
              <w:spacing w:after="0"/>
              <w:jc w:val="right"/>
              <w:rPr>
                <w:del w:id="15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7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 (20.8</w:delText>
              </w:r>
              <w:r w:rsidR="0015211A"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C983" w14:textId="54674C86" w:rsidR="0015211A" w:rsidRPr="00743756" w:rsidDel="00BE3A07" w:rsidRDefault="00743756" w:rsidP="00A2225B">
            <w:pPr>
              <w:spacing w:after="0"/>
              <w:jc w:val="right"/>
              <w:rPr>
                <w:del w:id="15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59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16 (66.7</w:delText>
              </w:r>
              <w:r w:rsidR="0015211A"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</w:tr>
      <w:tr w:rsidR="0015211A" w:rsidRPr="00743756" w:rsidDel="00BE3A07" w14:paraId="5ECFF187" w14:textId="49E4ADC0" w:rsidTr="00B7482C">
        <w:trPr>
          <w:trHeight w:val="280"/>
          <w:del w:id="160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7162" w14:textId="3AF198AC" w:rsidR="0015211A" w:rsidRPr="00743756" w:rsidDel="00BE3A07" w:rsidRDefault="0015211A" w:rsidP="00A2225B">
            <w:pPr>
              <w:spacing w:after="0"/>
              <w:rPr>
                <w:del w:id="16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62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MIN 3w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9A6A" w14:textId="597FB1C7" w:rsidR="0015211A" w:rsidRPr="00743756" w:rsidDel="00BE3A07" w:rsidRDefault="0015211A" w:rsidP="00B7482C">
            <w:pPr>
              <w:spacing w:after="0"/>
              <w:jc w:val="right"/>
              <w:rPr>
                <w:del w:id="16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64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8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97DE" w14:textId="6B6DA37A" w:rsidR="0015211A" w:rsidRPr="00743756" w:rsidDel="00BE3A07" w:rsidRDefault="0015211A" w:rsidP="00A2225B">
            <w:pPr>
              <w:spacing w:after="0"/>
              <w:jc w:val="right"/>
              <w:rPr>
                <w:del w:id="16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66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28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04CD" w14:textId="7C78649A" w:rsidR="0015211A" w:rsidRPr="00743756" w:rsidDel="00BE3A07" w:rsidRDefault="0015211A" w:rsidP="0015211A">
            <w:pPr>
              <w:spacing w:after="0"/>
              <w:jc w:val="right"/>
              <w:rPr>
                <w:del w:id="16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68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4 (14.3 %)</w:delText>
              </w:r>
            </w:del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0E8E" w14:textId="327E3D9D" w:rsidR="0015211A" w:rsidRPr="00743756" w:rsidDel="00BE3A07" w:rsidRDefault="00743756" w:rsidP="00A2225B">
            <w:pPr>
              <w:spacing w:after="0"/>
              <w:jc w:val="right"/>
              <w:rPr>
                <w:del w:id="16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70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6 (21.4</w:delText>
              </w:r>
              <w:r w:rsidR="0015211A"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2E95" w14:textId="34CD7A96" w:rsidR="0015211A" w:rsidRPr="00743756" w:rsidDel="00BE3A07" w:rsidRDefault="00743756" w:rsidP="00A2225B">
            <w:pPr>
              <w:spacing w:after="0"/>
              <w:jc w:val="right"/>
              <w:rPr>
                <w:del w:id="17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7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18 (64.3</w:delText>
              </w:r>
              <w:r w:rsidR="0015211A"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</w:tr>
      <w:tr w:rsidR="005906A5" w:rsidRPr="00743756" w:rsidDel="00BE3A07" w14:paraId="0E6CABD6" w14:textId="0D640DD2" w:rsidTr="005906A5">
        <w:trPr>
          <w:trHeight w:val="280"/>
          <w:del w:id="173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BB5B" w14:textId="10CDD9CA" w:rsidR="005906A5" w:rsidRPr="00743756" w:rsidDel="00BE3A07" w:rsidRDefault="005906A5" w:rsidP="00CD3F80">
            <w:pPr>
              <w:spacing w:after="0"/>
              <w:rPr>
                <w:del w:id="17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75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DOX 3w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80CE" w14:textId="52823D6F" w:rsidR="005906A5" w:rsidRPr="00743756" w:rsidDel="00BE3A07" w:rsidRDefault="005906A5" w:rsidP="00CD3F80">
            <w:pPr>
              <w:spacing w:after="0"/>
              <w:jc w:val="right"/>
              <w:rPr>
                <w:del w:id="17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77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4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2424" w14:textId="4798CCA3" w:rsidR="005906A5" w:rsidRPr="00743756" w:rsidDel="00BE3A07" w:rsidRDefault="005906A5" w:rsidP="00CD3F80">
            <w:pPr>
              <w:spacing w:after="0"/>
              <w:jc w:val="right"/>
              <w:rPr>
                <w:del w:id="17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79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28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79F5" w14:textId="39396773" w:rsidR="005906A5" w:rsidRPr="00743756" w:rsidDel="00BE3A07" w:rsidRDefault="005906A5" w:rsidP="00CD3F80">
            <w:pPr>
              <w:spacing w:after="0"/>
              <w:jc w:val="right"/>
              <w:rPr>
                <w:del w:id="18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81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3 (10.7 %)</w:delText>
              </w:r>
            </w:del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6FA9" w14:textId="12A951F4" w:rsidR="005906A5" w:rsidRPr="005906A5" w:rsidDel="00BE3A07" w:rsidRDefault="005906A5" w:rsidP="00CD3F80">
            <w:pPr>
              <w:spacing w:after="0"/>
              <w:jc w:val="right"/>
              <w:rPr>
                <w:del w:id="18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83" w:author="Sabine Specht" w:date="2016-11-08T16:12:00Z">
              <w:r w:rsidRPr="005906A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14 (50.0 %)</w:delText>
              </w:r>
            </w:del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76B" w14:textId="66A97115" w:rsidR="005906A5" w:rsidRPr="005906A5" w:rsidDel="00BE3A07" w:rsidRDefault="005906A5" w:rsidP="00CD3F80">
            <w:pPr>
              <w:spacing w:after="0"/>
              <w:jc w:val="right"/>
              <w:rPr>
                <w:del w:id="18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85" w:author="Sabine Specht" w:date="2016-11-08T16:12:00Z">
              <w:r w:rsidRPr="005906A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11 (39.3 %)</w:delText>
              </w:r>
            </w:del>
          </w:p>
        </w:tc>
      </w:tr>
      <w:tr w:rsidR="0015211A" w:rsidRPr="0015211A" w:rsidDel="00BE3A07" w14:paraId="63454293" w14:textId="39F18199" w:rsidTr="00B7482C">
        <w:trPr>
          <w:trHeight w:val="280"/>
          <w:del w:id="186" w:author="Sabine Specht" w:date="2016-11-08T16:12:00Z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DCDF" w14:textId="1D126121" w:rsidR="0015211A" w:rsidRPr="00743756" w:rsidDel="00BE3A07" w:rsidRDefault="0015211A" w:rsidP="00A2225B">
            <w:pPr>
              <w:spacing w:after="0"/>
              <w:rPr>
                <w:del w:id="18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88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ALB 3d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56B1" w14:textId="068742C0" w:rsidR="0015211A" w:rsidRPr="003902FB" w:rsidDel="00BE3A07" w:rsidRDefault="0015211A" w:rsidP="00B7482C">
            <w:pPr>
              <w:spacing w:after="0"/>
              <w:jc w:val="right"/>
              <w:rPr>
                <w:del w:id="18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90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21/ </w:delText>
              </w:r>
              <w:r w:rsidR="003F533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6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7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8B8E" w14:textId="58BC0441" w:rsidR="0015211A" w:rsidRPr="0015211A" w:rsidDel="00BE3A07" w:rsidRDefault="0015211A" w:rsidP="00A2225B">
            <w:pPr>
              <w:spacing w:after="0"/>
              <w:jc w:val="right"/>
              <w:rPr>
                <w:del w:id="19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92" w:author="Sabine Specht" w:date="2016-11-08T16:12:00Z">
              <w:r w:rsidRPr="0015211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24</w:delText>
              </w:r>
            </w:del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BCD3" w14:textId="7025A5E1" w:rsidR="0015211A" w:rsidRPr="0015211A" w:rsidDel="00BE3A07" w:rsidRDefault="0015211A" w:rsidP="00A2225B">
            <w:pPr>
              <w:spacing w:after="0"/>
              <w:jc w:val="right"/>
              <w:rPr>
                <w:del w:id="19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94" w:author="Sabine Specht" w:date="2016-11-08T16:12:00Z">
              <w:r w:rsidRPr="0015211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 (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8.3</w:delText>
              </w:r>
              <w:r w:rsidRPr="0015211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B642" w14:textId="7F6A276B" w:rsidR="0015211A" w:rsidRPr="0015211A" w:rsidDel="00BE3A07" w:rsidRDefault="00743756" w:rsidP="00A2225B">
            <w:pPr>
              <w:spacing w:after="0"/>
              <w:jc w:val="right"/>
              <w:rPr>
                <w:del w:id="19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9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12 (50.0</w:delText>
              </w:r>
              <w:r w:rsidR="0015211A" w:rsidRPr="0015211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C004" w14:textId="3295DAA4" w:rsidR="0015211A" w:rsidRPr="0015211A" w:rsidDel="00BE3A07" w:rsidRDefault="00743756" w:rsidP="00A2225B">
            <w:pPr>
              <w:spacing w:after="0"/>
              <w:jc w:val="right"/>
              <w:rPr>
                <w:del w:id="19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9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10 (41.7</w:delText>
              </w:r>
              <w:r w:rsidR="0015211A" w:rsidRPr="0015211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</w:tr>
    </w:tbl>
    <w:p w14:paraId="7317FB9C" w14:textId="04FD3FFE" w:rsidR="00A2225B" w:rsidRPr="00A2225B" w:rsidDel="00BE3A07" w:rsidRDefault="00A2225B" w:rsidP="00A2225B">
      <w:pPr>
        <w:jc w:val="both"/>
        <w:rPr>
          <w:del w:id="199" w:author="Sabine Specht" w:date="2016-11-08T16:12:00Z"/>
          <w:rFonts w:ascii="Arial" w:hAnsi="Arial" w:cs="Arial"/>
          <w:color w:val="000000"/>
          <w:sz w:val="18"/>
          <w:szCs w:val="18"/>
          <w:lang w:val="en-US"/>
        </w:rPr>
      </w:pPr>
      <w:del w:id="200" w:author="Sabine Specht" w:date="2016-11-08T16:12:00Z">
        <w:r w:rsidRPr="00A2225B" w:rsidDel="00BE3A07">
          <w:rPr>
            <w:rFonts w:ascii="Arial" w:hAnsi="Arial" w:cs="Arial"/>
            <w:color w:val="000000"/>
            <w:sz w:val="18"/>
            <w:szCs w:val="18"/>
            <w:vertAlign w:val="superscript"/>
            <w:lang w:val="en-US"/>
          </w:rPr>
          <w:delText xml:space="preserve">a </w:delText>
        </w:r>
        <w:r w:rsidRPr="00A2225B" w:rsidDel="00BE3A07">
          <w:rPr>
            <w:rFonts w:ascii="Arial" w:hAnsi="Arial" w:cs="Arial"/>
            <w:color w:val="000000"/>
            <w:sz w:val="18"/>
            <w:szCs w:val="18"/>
            <w:lang w:val="en-US"/>
          </w:rPr>
          <w:delText xml:space="preserve">Only evaluable patients/nodules are included. </w:delText>
        </w:r>
      </w:del>
    </w:p>
    <w:p w14:paraId="7A1C7353" w14:textId="028CB8A9" w:rsidR="00283E5C" w:rsidRPr="00A2225B" w:rsidDel="00BE3A07" w:rsidRDefault="00283E5C" w:rsidP="00283E5C">
      <w:pPr>
        <w:spacing w:after="0"/>
        <w:rPr>
          <w:del w:id="201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US" w:eastAsia="en-GB"/>
        </w:rPr>
      </w:pPr>
    </w:p>
    <w:p w14:paraId="30812779" w14:textId="2414A96E" w:rsidR="00283E5C" w:rsidDel="00BE3A07" w:rsidRDefault="00283E5C" w:rsidP="00D401FB">
      <w:pPr>
        <w:spacing w:after="0"/>
        <w:rPr>
          <w:del w:id="202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vertAlign w:val="superscript"/>
          <w:lang w:val="en-GB" w:eastAsia="en-GB"/>
        </w:rPr>
      </w:pPr>
      <w:del w:id="203" w:author="Sabine Specht" w:date="2016-11-08T16:12:00Z">
        <w:r w:rsidRPr="00D401FB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>Supplementary table 2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c: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 xml:space="preserve">ITT analysis – Effect of the study drugs on presence of </w:delText>
        </w:r>
        <w:r w:rsidRPr="00393049" w:rsidDel="00BE3A07">
          <w:rPr>
            <w:rFonts w:ascii="Arial" w:eastAsia="Times New Roman" w:hAnsi="Arial" w:cs="Arial"/>
            <w:b/>
            <w:i/>
            <w:color w:val="000000"/>
            <w:sz w:val="18"/>
            <w:szCs w:val="18"/>
            <w:lang w:val="en-GB" w:eastAsia="en-GB"/>
          </w:rPr>
          <w:delText>Wolbachia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 in female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worms: statistics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vertAlign w:val="superscript"/>
            <w:lang w:val="en-GB" w:eastAsia="en-GB"/>
          </w:rPr>
          <w:delText>a</w:delText>
        </w:r>
        <w:r w:rsidR="00393049" w:rsidDel="00BE3A07">
          <w:rPr>
            <w:rFonts w:ascii="Arial" w:eastAsia="Times New Roman" w:hAnsi="Arial" w:cs="Arial"/>
            <w:b/>
            <w:color w:val="000000"/>
            <w:sz w:val="18"/>
            <w:szCs w:val="18"/>
            <w:vertAlign w:val="superscript"/>
            <w:lang w:val="en-GB" w:eastAsia="en-GB"/>
          </w:rPr>
          <w:delText>,b</w:delText>
        </w:r>
      </w:del>
    </w:p>
    <w:p w14:paraId="65D40B38" w14:textId="47B4AC0A" w:rsidR="00277F57" w:rsidRPr="00277F57" w:rsidDel="00BE3A07" w:rsidRDefault="00277F57" w:rsidP="00D401FB">
      <w:pPr>
        <w:spacing w:after="0"/>
        <w:rPr>
          <w:del w:id="20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126"/>
        <w:gridCol w:w="2126"/>
        <w:gridCol w:w="2126"/>
        <w:gridCol w:w="2127"/>
      </w:tblGrid>
      <w:tr w:rsidR="00EF64A1" w:rsidRPr="00FD5C1A" w:rsidDel="00BE3A07" w14:paraId="4738597A" w14:textId="2E158786" w:rsidTr="00CD3F80">
        <w:trPr>
          <w:trHeight w:val="280"/>
          <w:del w:id="205" w:author="Sabine Specht" w:date="2016-11-08T16:12:00Z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6160" w14:textId="7938D59E" w:rsidR="00EF64A1" w:rsidRPr="003E6329" w:rsidDel="00BE3A07" w:rsidRDefault="00EF64A1" w:rsidP="00EF64A1">
            <w:pPr>
              <w:spacing w:after="0"/>
              <w:jc w:val="center"/>
              <w:rPr>
                <w:del w:id="206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6748" w14:textId="77E251A8" w:rsidR="00EF64A1" w:rsidRPr="00FD5C1A" w:rsidDel="00BE3A07" w:rsidRDefault="00EF64A1" w:rsidP="00EF64A1">
            <w:pPr>
              <w:spacing w:after="0"/>
              <w:jc w:val="center"/>
              <w:rPr>
                <w:del w:id="207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208" w:author="Sabine Specht" w:date="2016-11-08T16:12:00Z">
              <w:r w:rsidRPr="00FD5C1A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12F7" w14:textId="467FF45F" w:rsidR="00EF64A1" w:rsidRPr="00FD5C1A" w:rsidDel="00BE3A07" w:rsidRDefault="00EF64A1" w:rsidP="00EF64A1">
            <w:pPr>
              <w:spacing w:after="0"/>
              <w:jc w:val="center"/>
              <w:rPr>
                <w:del w:id="209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210" w:author="Sabine Specht" w:date="2016-11-08T16:12:00Z">
              <w:r w:rsidRPr="00FD5C1A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7774" w14:textId="56658527" w:rsidR="00EF64A1" w:rsidRPr="00FD5C1A" w:rsidDel="00BE3A07" w:rsidRDefault="00EF64A1" w:rsidP="00EF64A1">
            <w:pPr>
              <w:spacing w:after="0"/>
              <w:jc w:val="center"/>
              <w:rPr>
                <w:del w:id="21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212" w:author="Sabine Specht" w:date="2016-11-08T16:12:00Z">
              <w:r w:rsidRPr="00FD5C1A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DOX 3w</w:delText>
              </w:r>
            </w:del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824C" w14:textId="3AF397DB" w:rsidR="00EF64A1" w:rsidRPr="00FD5C1A" w:rsidDel="00BE3A07" w:rsidRDefault="00EF64A1" w:rsidP="00EF64A1">
            <w:pPr>
              <w:spacing w:after="0"/>
              <w:jc w:val="center"/>
              <w:rPr>
                <w:del w:id="213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214" w:author="Sabine Specht" w:date="2016-11-08T16:12:00Z">
              <w:r w:rsidRPr="00FD5C1A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ALB 3d</w:delText>
              </w:r>
            </w:del>
          </w:p>
        </w:tc>
      </w:tr>
      <w:tr w:rsidR="00EF64A1" w:rsidRPr="007401A2" w:rsidDel="00BE3A07" w14:paraId="3F6948D1" w14:textId="50C095F1" w:rsidTr="00CD3F80">
        <w:trPr>
          <w:trHeight w:val="280"/>
          <w:del w:id="215" w:author="Sabine Specht" w:date="2016-11-08T16:12:00Z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7C2E" w14:textId="232E9552" w:rsidR="00EF64A1" w:rsidRPr="00FD5C1A" w:rsidDel="00BE3A07" w:rsidRDefault="00EF64A1" w:rsidP="00EF64A1">
            <w:pPr>
              <w:spacing w:after="0"/>
              <w:jc w:val="center"/>
              <w:rPr>
                <w:del w:id="216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217" w:author="Sabine Specht" w:date="2016-11-08T16:12:00Z">
              <w:r w:rsidRPr="00FD5C1A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DOX 4w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C8E8" w14:textId="3518CF9F" w:rsidR="00EF64A1" w:rsidRPr="00721BD6" w:rsidDel="00BE3A07" w:rsidRDefault="00EF64A1" w:rsidP="00EF64A1">
            <w:pPr>
              <w:spacing w:after="0"/>
              <w:jc w:val="right"/>
              <w:rPr>
                <w:del w:id="218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219" w:author="Sabine Specht" w:date="2016-11-08T16:12:00Z">
              <w:r w:rsidRPr="00721BD6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=0.</w:delText>
              </w:r>
              <w:r w:rsidR="00721BD6"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1473</w:delText>
              </w:r>
              <w:r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 </w:delText>
              </w:r>
            </w:del>
          </w:p>
          <w:p w14:paraId="082517BE" w14:textId="70CE714E" w:rsidR="00EF64A1" w:rsidRPr="00721BD6" w:rsidDel="00BE3A07" w:rsidRDefault="00EF64A1" w:rsidP="00721BD6">
            <w:pPr>
              <w:spacing w:after="0"/>
              <w:jc w:val="right"/>
              <w:rPr>
                <w:del w:id="220" w:author="Sabine Specht" w:date="2016-11-08T16:12:00Z"/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del w:id="221" w:author="Sabine Specht" w:date="2016-11-08T16:12:00Z">
              <w:r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OR </w:delText>
              </w:r>
              <w:r w:rsidR="00721BD6"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3.73</w:delText>
              </w:r>
              <w:r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 [</w:delText>
              </w:r>
              <w:r w:rsidR="00721BD6"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0.63</w:delText>
              </w:r>
              <w:r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; </w:delText>
              </w:r>
              <w:r w:rsidR="00721BD6"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22.18</w:delText>
              </w:r>
              <w:r w:rsidRPr="00721BD6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94FE" w14:textId="6E02C734" w:rsidR="00EF64A1" w:rsidRPr="002C0B13" w:rsidDel="00BE3A07" w:rsidRDefault="00EF64A1" w:rsidP="00EF64A1">
            <w:pPr>
              <w:spacing w:after="0"/>
              <w:jc w:val="right"/>
              <w:rPr>
                <w:del w:id="222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223" w:author="Sabine Specht" w:date="2016-11-08T16:12:00Z">
              <w:r w:rsidRPr="002C0B13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=0.0</w:delText>
              </w:r>
              <w:r w:rsidR="002C0B13"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806</w:delText>
              </w:r>
              <w:r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 </w:delText>
              </w:r>
            </w:del>
          </w:p>
          <w:p w14:paraId="07BC7F66" w14:textId="5BE859DA" w:rsidR="00EF64A1" w:rsidRPr="00721BD6" w:rsidDel="00BE3A07" w:rsidRDefault="00EF64A1" w:rsidP="002C0B13">
            <w:pPr>
              <w:spacing w:after="0"/>
              <w:jc w:val="right"/>
              <w:rPr>
                <w:del w:id="224" w:author="Sabine Specht" w:date="2016-11-08T16:12:00Z"/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del w:id="225" w:author="Sabine Specht" w:date="2016-11-08T16:12:00Z">
              <w:r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OR </w:delText>
              </w:r>
              <w:r w:rsidR="002C0B13"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5.12</w:delText>
              </w:r>
              <w:r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 [</w:delText>
              </w:r>
              <w:r w:rsidR="002C0B13"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0.82</w:delText>
              </w:r>
              <w:r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; </w:delText>
              </w:r>
              <w:r w:rsidR="002C0B13"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31.95</w:delText>
              </w:r>
              <w:r w:rsidRPr="002C0B13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20D7" w14:textId="3AAB0064" w:rsidR="00EF64A1" w:rsidRPr="008E64FB" w:rsidDel="00BE3A07" w:rsidRDefault="00EF64A1" w:rsidP="00EF64A1">
            <w:pPr>
              <w:spacing w:after="0"/>
              <w:jc w:val="right"/>
              <w:rPr>
                <w:del w:id="226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227" w:author="Sabine Specht" w:date="2016-11-08T16:12:00Z">
              <w:r w:rsidRPr="008E64FB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=0.0</w:delText>
              </w:r>
              <w:r w:rsidR="008E64FB"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17</w:delText>
              </w:r>
              <w:r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</w:delText>
              </w:r>
            </w:del>
          </w:p>
          <w:p w14:paraId="19A8C3D1" w14:textId="2B40D079" w:rsidR="00EF64A1" w:rsidRPr="008E64FB" w:rsidDel="00BE3A07" w:rsidRDefault="00EF64A1" w:rsidP="008E64FB">
            <w:pPr>
              <w:spacing w:after="0"/>
              <w:jc w:val="right"/>
              <w:rPr>
                <w:del w:id="228" w:author="Sabine Specht" w:date="2016-11-08T16:12:00Z"/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del w:id="229" w:author="Sabine Specht" w:date="2016-11-08T16:12:00Z">
              <w:r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OR </w:delText>
              </w:r>
              <w:r w:rsidR="008E64FB"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8.73</w:delText>
              </w:r>
              <w:r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[</w:delText>
              </w:r>
              <w:r w:rsidR="008E64FB"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1.47</w:delText>
              </w:r>
              <w:r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; </w:delText>
              </w:r>
              <w:r w:rsidR="008E64FB"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51.8</w:delText>
              </w:r>
              <w:r w:rsidRPr="008E64F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F3B3" w14:textId="100BA708" w:rsidR="00EF64A1" w:rsidRPr="007401A2" w:rsidDel="00BE3A07" w:rsidRDefault="00EF64A1" w:rsidP="00EF64A1">
            <w:pPr>
              <w:spacing w:after="0"/>
              <w:jc w:val="right"/>
              <w:rPr>
                <w:del w:id="230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231" w:author="Sabine Specht" w:date="2016-11-08T16:12:00Z">
              <w:r w:rsidRPr="007401A2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="007401A2" w:rsidRPr="007401A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=0.0002</w:delText>
              </w:r>
              <w:r w:rsidRPr="007401A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</w:delText>
              </w:r>
            </w:del>
          </w:p>
          <w:p w14:paraId="40CE24DF" w14:textId="4EE20AAE" w:rsidR="00EF64A1" w:rsidRPr="007401A2" w:rsidDel="00BE3A07" w:rsidRDefault="00EF64A1" w:rsidP="007401A2">
            <w:pPr>
              <w:spacing w:after="0"/>
              <w:jc w:val="right"/>
              <w:rPr>
                <w:del w:id="232" w:author="Sabine Specht" w:date="2016-11-08T16:12:00Z"/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del w:id="233" w:author="Sabine Specht" w:date="2016-11-08T16:12:00Z">
              <w:r w:rsidRPr="007401A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OR </w:delText>
              </w:r>
              <w:r w:rsidR="007401A2" w:rsidRPr="007401A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29.16</w:delText>
              </w:r>
              <w:r w:rsidRPr="007401A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[</w:delText>
              </w:r>
              <w:r w:rsidR="007401A2" w:rsidRPr="007401A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4.91</w:delText>
              </w:r>
              <w:r w:rsidRPr="007401A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; </w:delText>
              </w:r>
              <w:r w:rsidR="007401A2" w:rsidRPr="007401A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173.2]</w:delText>
              </w:r>
              <w:r w:rsidRPr="007401A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</w:delText>
              </w:r>
            </w:del>
          </w:p>
        </w:tc>
      </w:tr>
      <w:tr w:rsidR="00EF64A1" w:rsidRPr="00812B32" w:rsidDel="00BE3A07" w14:paraId="3676F920" w14:textId="52A03A68" w:rsidTr="00CD3F80">
        <w:trPr>
          <w:trHeight w:val="280"/>
          <w:del w:id="234" w:author="Sabine Specht" w:date="2016-11-08T16:12:00Z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508B" w14:textId="03A28507" w:rsidR="00EF64A1" w:rsidRPr="007401A2" w:rsidDel="00BE3A07" w:rsidRDefault="00EF64A1" w:rsidP="00EF64A1">
            <w:pPr>
              <w:spacing w:after="0"/>
              <w:jc w:val="center"/>
              <w:rPr>
                <w:del w:id="235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236" w:author="Sabine Specht" w:date="2016-11-08T16:12:00Z">
              <w:r w:rsidRPr="007401A2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 + ALB 3d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BD70" w14:textId="0CD60183" w:rsidR="00EF64A1" w:rsidRPr="007401A2" w:rsidDel="00BE3A07" w:rsidRDefault="00EF64A1" w:rsidP="00EF64A1">
            <w:pPr>
              <w:spacing w:after="0"/>
              <w:jc w:val="right"/>
              <w:rPr>
                <w:del w:id="237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3C78" w14:textId="3FBF4900" w:rsidR="00EF64A1" w:rsidRPr="00CA41ED" w:rsidDel="00BE3A07" w:rsidRDefault="00EF64A1" w:rsidP="00EF64A1">
            <w:pPr>
              <w:spacing w:after="0"/>
              <w:jc w:val="right"/>
              <w:rPr>
                <w:del w:id="238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239" w:author="Sabine Specht" w:date="2016-11-08T16:12:00Z">
              <w:r w:rsidRPr="000F6FB0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=0.5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219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</w:delText>
              </w:r>
            </w:del>
          </w:p>
          <w:p w14:paraId="35E185B6" w14:textId="7C0F52F7" w:rsidR="00EF64A1" w:rsidRPr="007401A2" w:rsidDel="00BE3A07" w:rsidRDefault="00EF64A1" w:rsidP="00CA41ED">
            <w:pPr>
              <w:spacing w:after="0"/>
              <w:jc w:val="right"/>
              <w:rPr>
                <w:del w:id="240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  <w:del w:id="241" w:author="Sabine Specht" w:date="2016-11-08T16:12:00Z"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41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5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; 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3.99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] 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60D9" w14:textId="0E337D8D" w:rsidR="00EF64A1" w:rsidRPr="00CA41ED" w:rsidDel="00BE3A07" w:rsidRDefault="00EF64A1" w:rsidP="00EF64A1">
            <w:pPr>
              <w:spacing w:after="0"/>
              <w:jc w:val="right"/>
              <w:rPr>
                <w:del w:id="242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243" w:author="Sabine Specht" w:date="2016-11-08T16:12:00Z">
              <w:r w:rsidRPr="000F6FB0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0726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</w:delText>
              </w:r>
            </w:del>
          </w:p>
          <w:p w14:paraId="7337347A" w14:textId="7BA00045" w:rsidR="00EF64A1" w:rsidRPr="007401A2" w:rsidDel="00BE3A07" w:rsidRDefault="00EF64A1" w:rsidP="00CA41ED">
            <w:pPr>
              <w:spacing w:after="0"/>
              <w:jc w:val="right"/>
              <w:rPr>
                <w:del w:id="244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  <w:del w:id="245" w:author="Sabine Specht" w:date="2016-11-08T16:12:00Z"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OR 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2.41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92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; 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6.28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2FBF" w14:textId="034B5BFB" w:rsidR="00EF64A1" w:rsidRPr="00812B32" w:rsidDel="00BE3A07" w:rsidRDefault="00EF64A1" w:rsidP="00EF64A1">
            <w:pPr>
              <w:spacing w:after="0"/>
              <w:jc w:val="right"/>
              <w:rPr>
                <w:del w:id="246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247" w:author="Sabine Specht" w:date="2016-11-08T16:12:00Z">
              <w:r w:rsidRPr="00812B32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&lt;0.0001 </w:delText>
              </w:r>
            </w:del>
          </w:p>
          <w:p w14:paraId="1E657CF1" w14:textId="5EBEA3D6" w:rsidR="00EF64A1" w:rsidRPr="00812B32" w:rsidDel="00BE3A07" w:rsidRDefault="00EF64A1" w:rsidP="00812B32">
            <w:pPr>
              <w:spacing w:after="0"/>
              <w:jc w:val="right"/>
              <w:rPr>
                <w:del w:id="248" w:author="Sabine Specht" w:date="2016-11-08T16:12:00Z"/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del w:id="249" w:author="Sabine Specht" w:date="2016-11-08T16:12:00Z"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OR 8.</w:delText>
              </w:r>
              <w:r w:rsidR="00812B32"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0</w:delText>
              </w:r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[3.</w:delText>
              </w:r>
              <w:r w:rsidR="00812B32"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14</w:delText>
              </w:r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; </w:delText>
              </w:r>
              <w:r w:rsidR="00812B32"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20.39</w:delText>
              </w:r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]</w:delText>
              </w:r>
            </w:del>
          </w:p>
        </w:tc>
      </w:tr>
      <w:tr w:rsidR="00EF64A1" w:rsidRPr="00812B32" w:rsidDel="00BE3A07" w14:paraId="3CFAF72A" w14:textId="561F9D27" w:rsidTr="00CD3F80">
        <w:trPr>
          <w:trHeight w:val="280"/>
          <w:del w:id="250" w:author="Sabine Specht" w:date="2016-11-08T16:12:00Z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16B9" w14:textId="20BA3E18" w:rsidR="00EF64A1" w:rsidRPr="00812B32" w:rsidDel="00BE3A07" w:rsidRDefault="00EF64A1" w:rsidP="00EF64A1">
            <w:pPr>
              <w:spacing w:after="0"/>
              <w:jc w:val="center"/>
              <w:rPr>
                <w:del w:id="25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252" w:author="Sabine Specht" w:date="2016-11-08T16:12:00Z">
              <w:r w:rsidRPr="00812B32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MIN 3w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5F5E" w14:textId="23ECF0FE" w:rsidR="00EF64A1" w:rsidRPr="00812B32" w:rsidDel="00BE3A07" w:rsidRDefault="00EF64A1" w:rsidP="00EF64A1">
            <w:pPr>
              <w:spacing w:after="0"/>
              <w:jc w:val="right"/>
              <w:rPr>
                <w:del w:id="253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80C7" w14:textId="53E604AF" w:rsidR="00EF64A1" w:rsidRPr="00812B32" w:rsidDel="00BE3A07" w:rsidRDefault="00EF64A1" w:rsidP="00EF64A1">
            <w:pPr>
              <w:spacing w:after="0"/>
              <w:jc w:val="right"/>
              <w:rPr>
                <w:del w:id="254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0DDC" w14:textId="3F0C6E6D" w:rsidR="00EF64A1" w:rsidRPr="00CA41ED" w:rsidDel="00BE3A07" w:rsidRDefault="00EF64A1" w:rsidP="00EF64A1">
            <w:pPr>
              <w:spacing w:after="0"/>
              <w:jc w:val="right"/>
              <w:rPr>
                <w:del w:id="255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256" w:author="Sabine Specht" w:date="2016-11-08T16:12:00Z">
              <w:r w:rsidRPr="000F6FB0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2959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</w:delText>
              </w:r>
            </w:del>
          </w:p>
          <w:p w14:paraId="23489A46" w14:textId="59E0B1F4" w:rsidR="00EF64A1" w:rsidRPr="00812B32" w:rsidDel="00BE3A07" w:rsidRDefault="00EF64A1" w:rsidP="00CA41ED">
            <w:pPr>
              <w:spacing w:after="0"/>
              <w:jc w:val="right"/>
              <w:rPr>
                <w:del w:id="257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  <w:del w:id="258" w:author="Sabine Specht" w:date="2016-11-08T16:12:00Z"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71 [0.6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3; 4.</w:delText>
              </w:r>
              <w:r w:rsidR="00CA41ED"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65</w:delText>
              </w:r>
              <w:r w:rsidRPr="00CA41E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31E4" w14:textId="4513832C" w:rsidR="00EF64A1" w:rsidRPr="00812B32" w:rsidDel="00BE3A07" w:rsidRDefault="00EF64A1" w:rsidP="00EF64A1">
            <w:pPr>
              <w:spacing w:after="0"/>
              <w:jc w:val="right"/>
              <w:rPr>
                <w:del w:id="259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260" w:author="Sabine Specht" w:date="2016-11-08T16:12:00Z">
              <w:r w:rsidRPr="00812B32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</w:delText>
              </w:r>
              <w:r w:rsidR="00812B32"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0.0008</w:delText>
              </w:r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</w:delText>
              </w:r>
            </w:del>
          </w:p>
          <w:p w14:paraId="19ADD617" w14:textId="2BD644F1" w:rsidR="00EF64A1" w:rsidRPr="00812B32" w:rsidDel="00BE3A07" w:rsidRDefault="00EF64A1" w:rsidP="00812B32">
            <w:pPr>
              <w:spacing w:after="0"/>
              <w:jc w:val="right"/>
              <w:rPr>
                <w:del w:id="261" w:author="Sabine Specht" w:date="2016-11-08T16:12:00Z"/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del w:id="262" w:author="Sabine Specht" w:date="2016-11-08T16:12:00Z"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OR 5.7</w:delText>
              </w:r>
              <w:r w:rsidR="00812B32"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0</w:delText>
              </w:r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[</w:delText>
              </w:r>
              <w:r w:rsidR="00812B32"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2.07</w:delText>
              </w:r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; </w:delText>
              </w:r>
              <w:r w:rsidR="00812B32"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15.72</w:delText>
              </w:r>
              <w:r w:rsidRPr="00812B3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]</w:delText>
              </w:r>
            </w:del>
          </w:p>
        </w:tc>
      </w:tr>
      <w:tr w:rsidR="00EF64A1" w:rsidRPr="00812B32" w:rsidDel="00BE3A07" w14:paraId="68A40D70" w14:textId="326B1810" w:rsidTr="00CD3F80">
        <w:trPr>
          <w:trHeight w:val="280"/>
          <w:del w:id="263" w:author="Sabine Specht" w:date="2016-11-08T16:12:00Z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D2B0" w14:textId="51945B2A" w:rsidR="00EF64A1" w:rsidRPr="00812B32" w:rsidDel="00BE3A07" w:rsidRDefault="00EF64A1" w:rsidP="00EF64A1">
            <w:pPr>
              <w:spacing w:after="0"/>
              <w:jc w:val="center"/>
              <w:rPr>
                <w:del w:id="264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265" w:author="Sabine Specht" w:date="2016-11-08T16:12:00Z">
              <w:r w:rsidRPr="00812B32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767E7" w14:textId="437A2E07" w:rsidR="00EF64A1" w:rsidRPr="00812B32" w:rsidDel="00BE3A07" w:rsidRDefault="00EF64A1" w:rsidP="00EF64A1">
            <w:pPr>
              <w:spacing w:after="0"/>
              <w:jc w:val="right"/>
              <w:rPr>
                <w:del w:id="266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EB14" w14:textId="41449F3B" w:rsidR="00EF64A1" w:rsidRPr="00812B32" w:rsidDel="00BE3A07" w:rsidRDefault="00EF64A1" w:rsidP="00EF64A1">
            <w:pPr>
              <w:spacing w:after="0"/>
              <w:jc w:val="right"/>
              <w:rPr>
                <w:del w:id="267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26CB" w14:textId="009D685D" w:rsidR="00EF64A1" w:rsidRPr="00812B32" w:rsidDel="00BE3A07" w:rsidRDefault="00EF64A1" w:rsidP="00EF64A1">
            <w:pPr>
              <w:spacing w:after="0"/>
              <w:jc w:val="right"/>
              <w:rPr>
                <w:del w:id="268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335A" w14:textId="05CCF1F2" w:rsidR="00EF64A1" w:rsidRPr="00595F53" w:rsidDel="00BE3A07" w:rsidRDefault="00EF64A1" w:rsidP="00EF64A1">
            <w:pPr>
              <w:spacing w:after="0"/>
              <w:jc w:val="right"/>
              <w:rPr>
                <w:del w:id="269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270" w:author="Sabine Specht" w:date="2016-11-08T16:12:00Z">
              <w:r w:rsidRPr="00595F53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=0.0</w:delText>
              </w:r>
              <w:r w:rsidR="00595F53"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102</w:delText>
              </w:r>
              <w:r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</w:delText>
              </w:r>
            </w:del>
          </w:p>
          <w:p w14:paraId="5C73FC54" w14:textId="292959E9" w:rsidR="00EF64A1" w:rsidRPr="00812B32" w:rsidDel="00BE3A07" w:rsidRDefault="00EF64A1" w:rsidP="00595F53">
            <w:pPr>
              <w:spacing w:after="0"/>
              <w:jc w:val="right"/>
              <w:rPr>
                <w:del w:id="271" w:author="Sabine Specht" w:date="2016-11-08T16:12:00Z"/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del w:id="272" w:author="Sabine Specht" w:date="2016-11-08T16:12:00Z">
              <w:r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OR </w:delText>
              </w:r>
              <w:r w:rsidR="00595F53"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3.34</w:delText>
              </w:r>
              <w:r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 [1.</w:delText>
              </w:r>
              <w:r w:rsidR="00595F53"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33</w:delText>
              </w:r>
              <w:r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; </w:delText>
              </w:r>
              <w:r w:rsidR="00595F53"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8.39</w:delText>
              </w:r>
              <w:r w:rsidRPr="00595F53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]</w:delText>
              </w:r>
            </w:del>
          </w:p>
        </w:tc>
      </w:tr>
    </w:tbl>
    <w:p w14:paraId="78677E21" w14:textId="116F92EA" w:rsidR="00393049" w:rsidRPr="00E74ED9" w:rsidDel="00BE3A07" w:rsidRDefault="00EF64A1" w:rsidP="00393049">
      <w:pPr>
        <w:spacing w:after="0"/>
        <w:jc w:val="both"/>
        <w:rPr>
          <w:del w:id="273" w:author="Sabine Specht" w:date="2016-11-08T16:12:00Z"/>
          <w:rFonts w:ascii="Arial" w:hAnsi="Arial" w:cs="Arial"/>
          <w:color w:val="000000"/>
          <w:sz w:val="18"/>
          <w:szCs w:val="18"/>
          <w:lang w:val="en-US"/>
        </w:rPr>
      </w:pPr>
      <w:del w:id="274" w:author="Sabine Specht" w:date="2016-11-08T16:12:00Z">
        <w:r w:rsidRPr="00812B32" w:rsidDel="00BE3A07">
          <w:rPr>
            <w:rFonts w:ascii="Arial" w:hAnsi="Arial" w:cs="Arial"/>
            <w:color w:val="000000"/>
            <w:sz w:val="18"/>
            <w:szCs w:val="18"/>
            <w:vertAlign w:val="superscript"/>
            <w:lang w:val="en-US"/>
          </w:rPr>
          <w:delText xml:space="preserve">a </w:delText>
        </w:r>
        <w:r w:rsidR="00E476C5" w:rsidDel="00BE3A07">
          <w:rPr>
            <w:rFonts w:ascii="Arial" w:hAnsi="Arial" w:cs="Arial"/>
            <w:color w:val="000000"/>
            <w:sz w:val="18"/>
            <w:szCs w:val="18"/>
            <w:lang w:val="en-US"/>
          </w:rPr>
          <w:delText>A</w:delText>
        </w:r>
        <w:r w:rsidRPr="00812B32" w:rsidDel="00BE3A07">
          <w:rPr>
            <w:rFonts w:ascii="Arial" w:hAnsi="Arial" w:cs="Arial"/>
            <w:color w:val="000000"/>
            <w:sz w:val="18"/>
            <w:szCs w:val="18"/>
            <w:lang w:val="en-US"/>
          </w:rPr>
          <w:delText>lternating logistic regression</w:delText>
        </w:r>
      </w:del>
    </w:p>
    <w:p w14:paraId="37772A2B" w14:textId="3BC56181" w:rsidR="00393049" w:rsidRPr="00393049" w:rsidDel="00BE3A07" w:rsidRDefault="00393049" w:rsidP="00393049">
      <w:pPr>
        <w:spacing w:after="0"/>
        <w:jc w:val="both"/>
        <w:rPr>
          <w:del w:id="275" w:author="Sabine Specht" w:date="2016-11-08T16:12:00Z"/>
          <w:rFonts w:ascii="Arial" w:hAnsi="Arial" w:cs="Arial"/>
          <w:color w:val="000000"/>
          <w:sz w:val="18"/>
          <w:szCs w:val="18"/>
          <w:lang w:val="en-US"/>
        </w:rPr>
      </w:pPr>
      <w:del w:id="276" w:author="Sabine Specht" w:date="2016-11-08T16:12:00Z">
        <w:r w:rsidDel="00BE3A07">
          <w:rPr>
            <w:rFonts w:ascii="Arial" w:hAnsi="Arial" w:cs="Arial"/>
            <w:color w:val="000000"/>
            <w:sz w:val="18"/>
            <w:szCs w:val="18"/>
            <w:vertAlign w:val="superscript"/>
          </w:rPr>
          <w:delText>b</w:delText>
        </w:r>
        <w:r w:rsidDel="00BE3A07">
          <w:rPr>
            <w:rFonts w:ascii="Arial" w:hAnsi="Arial" w:cs="Arial"/>
            <w:color w:val="000000"/>
            <w:sz w:val="18"/>
            <w:szCs w:val="18"/>
          </w:rPr>
          <w:delText xml:space="preserve"> Table shows the odds ratios (OR) for presence of </w:delText>
        </w:r>
        <w:r w:rsidRPr="0050453C" w:rsidDel="00BE3A07">
          <w:rPr>
            <w:rFonts w:ascii="Arial" w:hAnsi="Arial" w:cs="Arial"/>
            <w:i/>
            <w:color w:val="000000"/>
            <w:sz w:val="18"/>
            <w:szCs w:val="18"/>
          </w:rPr>
          <w:delText>Wolbachia</w:delText>
        </w:r>
        <w:r w:rsidDel="00BE3A07">
          <w:rPr>
            <w:rFonts w:ascii="Arial" w:hAnsi="Arial" w:cs="Arial"/>
            <w:color w:val="000000"/>
            <w:sz w:val="18"/>
            <w:szCs w:val="18"/>
          </w:rPr>
          <w:delText xml:space="preserve"> comparing the treatment groups in the headline to the treatment groups in the left column.  </w:delText>
        </w:r>
      </w:del>
    </w:p>
    <w:p w14:paraId="1842B2BF" w14:textId="1E3A761F" w:rsidR="00393049" w:rsidRPr="00812B32" w:rsidDel="00BE3A07" w:rsidRDefault="00393049" w:rsidP="00EF64A1">
      <w:pPr>
        <w:jc w:val="both"/>
        <w:rPr>
          <w:del w:id="277" w:author="Sabine Specht" w:date="2016-11-08T16:12:00Z"/>
          <w:rFonts w:ascii="Arial" w:hAnsi="Arial" w:cs="Arial"/>
          <w:sz w:val="18"/>
          <w:szCs w:val="18"/>
          <w:lang w:val="en-US"/>
        </w:rPr>
      </w:pPr>
    </w:p>
    <w:p w14:paraId="52D00CBC" w14:textId="43D23816" w:rsidR="00AB4943" w:rsidRPr="000F6FB0" w:rsidDel="00BE3A07" w:rsidRDefault="00AB4943" w:rsidP="00AB4943">
      <w:pPr>
        <w:spacing w:after="0"/>
        <w:rPr>
          <w:del w:id="278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US" w:eastAsia="en-GB"/>
        </w:rPr>
      </w:pPr>
    </w:p>
    <w:p w14:paraId="12856343" w14:textId="1141824E" w:rsidR="004B0118" w:rsidDel="00BE3A07" w:rsidRDefault="004B0118">
      <w:pPr>
        <w:rPr>
          <w:del w:id="279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280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br w:type="page"/>
        </w:r>
      </w:del>
    </w:p>
    <w:p w14:paraId="2706A261" w14:textId="4EC6C3C3" w:rsidR="0055696C" w:rsidDel="00BE3A07" w:rsidRDefault="0055696C" w:rsidP="0055696C">
      <w:pPr>
        <w:spacing w:after="0"/>
        <w:rPr>
          <w:del w:id="281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282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</w:delText>
        </w:r>
        <w:r w:rsidR="008A0584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>3a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ITT analysis – Effect of the study drugs on embryogenesis: histology</w:delText>
        </w:r>
      </w:del>
    </w:p>
    <w:p w14:paraId="44902B18" w14:textId="3A50DDC4" w:rsidR="0055696C" w:rsidDel="00BE3A07" w:rsidRDefault="0055696C" w:rsidP="0055696C">
      <w:pPr>
        <w:spacing w:after="0"/>
        <w:rPr>
          <w:del w:id="283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tbl>
      <w:tblPr>
        <w:tblW w:w="993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851"/>
        <w:gridCol w:w="709"/>
        <w:gridCol w:w="1134"/>
        <w:gridCol w:w="1559"/>
        <w:gridCol w:w="1276"/>
        <w:gridCol w:w="1417"/>
        <w:gridCol w:w="1276"/>
      </w:tblGrid>
      <w:tr w:rsidR="0055696C" w:rsidRPr="00C0012B" w:rsidDel="00BE3A07" w14:paraId="7B7876F9" w14:textId="50EC4074" w:rsidTr="00BB3879">
        <w:trPr>
          <w:trHeight w:val="300"/>
          <w:del w:id="284" w:author="Sabine Specht" w:date="2016-11-08T16:12:00Z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18F9" w14:textId="1CF7B7E1" w:rsidR="0055696C" w:rsidRPr="00BD4723" w:rsidDel="00BE3A07" w:rsidRDefault="0055696C" w:rsidP="00BB3879">
            <w:pPr>
              <w:spacing w:after="0"/>
              <w:jc w:val="center"/>
              <w:rPr>
                <w:del w:id="28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286" w:author="Sabine Specht" w:date="2016-11-08T16:12:00Z">
              <w:r w:rsidRPr="00BD472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Treatment Group</w:delText>
              </w:r>
            </w:del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FFD2" w14:textId="50A084F7" w:rsidR="0055696C" w:rsidRPr="003E6329" w:rsidDel="00BE3A07" w:rsidRDefault="0055696C" w:rsidP="00BB3879">
            <w:pPr>
              <w:spacing w:after="0"/>
              <w:jc w:val="center"/>
              <w:rPr>
                <w:del w:id="28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28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No. o</w:delText>
              </w:r>
              <w:r w:rsidRPr="003E6329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f Patients/</w:delText>
              </w:r>
            </w:del>
          </w:p>
          <w:p w14:paraId="0CA6DC55" w14:textId="0DE3D101" w:rsidR="0055696C" w:rsidRPr="003E6329" w:rsidDel="00BE3A07" w:rsidRDefault="0055696C" w:rsidP="00BB3879">
            <w:pPr>
              <w:spacing w:after="0"/>
              <w:jc w:val="center"/>
              <w:rPr>
                <w:del w:id="28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290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Nod</w:delText>
              </w:r>
              <w:r w:rsidRPr="003E6329" w:rsidDel="00BE3A07">
                <w:rPr>
                  <w:rFonts w:ascii="Arial" w:hAnsi="Arial" w:cs="Arial"/>
                  <w:color w:val="000000"/>
                  <w:sz w:val="18"/>
                  <w:szCs w:val="18"/>
                  <w:vertAlign w:val="superscript"/>
                  <w:lang w:val="en-US"/>
                </w:rPr>
                <w:delText xml:space="preserve"> a</w:delText>
              </w:r>
            </w:del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4F77" w14:textId="01486235" w:rsidR="0055696C" w:rsidRPr="003E6329" w:rsidDel="00BE3A07" w:rsidRDefault="0055696C" w:rsidP="00BB3879">
            <w:pPr>
              <w:spacing w:after="0"/>
              <w:jc w:val="center"/>
              <w:rPr>
                <w:del w:id="29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292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No.of living female worms</w:delText>
              </w:r>
              <w:r w:rsidRPr="003E6329" w:rsidDel="00BE3A07">
                <w:rPr>
                  <w:rFonts w:ascii="Arial" w:hAnsi="Arial" w:cs="Arial"/>
                  <w:color w:val="000000"/>
                  <w:sz w:val="18"/>
                  <w:szCs w:val="18"/>
                  <w:vertAlign w:val="superscript"/>
                  <w:lang w:val="en-US"/>
                </w:rPr>
                <w:delText xml:space="preserve"> </w:delText>
              </w:r>
            </w:del>
          </w:p>
        </w:tc>
      </w:tr>
      <w:tr w:rsidR="0055696C" w:rsidRPr="003E6329" w:rsidDel="00BE3A07" w14:paraId="10AAE427" w14:textId="5B808B7B" w:rsidTr="00BB3879">
        <w:trPr>
          <w:trHeight w:val="280"/>
          <w:del w:id="293" w:author="Sabine Specht" w:date="2016-11-08T16:12:00Z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91A47" w14:textId="12717AA3" w:rsidR="0055696C" w:rsidRPr="003E6329" w:rsidDel="00BE3A07" w:rsidRDefault="0055696C" w:rsidP="00BB3879">
            <w:pPr>
              <w:spacing w:after="0"/>
              <w:rPr>
                <w:del w:id="29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1FE51" w14:textId="267A6BA6" w:rsidR="0055696C" w:rsidRPr="003E6329" w:rsidDel="00BE3A07" w:rsidRDefault="0055696C" w:rsidP="00BB3879">
            <w:pPr>
              <w:spacing w:after="0"/>
              <w:rPr>
                <w:del w:id="29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6522C" w14:textId="7BD9651F" w:rsidR="0055696C" w:rsidRPr="003E6329" w:rsidDel="00BE3A07" w:rsidRDefault="0055696C" w:rsidP="00BB3879">
            <w:pPr>
              <w:spacing w:after="0"/>
              <w:jc w:val="center"/>
              <w:rPr>
                <w:del w:id="29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297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All</w:delText>
              </w:r>
            </w:del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B5FA5" w14:textId="260213AB" w:rsidR="0055696C" w:rsidRPr="003E6329" w:rsidDel="00BE3A07" w:rsidRDefault="0055696C" w:rsidP="00BB3879">
            <w:pPr>
              <w:spacing w:after="0"/>
              <w:jc w:val="center"/>
              <w:rPr>
                <w:del w:id="29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299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Embryos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E195" w14:textId="73B7568E" w:rsidR="0055696C" w:rsidRPr="003E6329" w:rsidDel="00BE3A07" w:rsidRDefault="0055696C" w:rsidP="00BB3879">
            <w:pPr>
              <w:spacing w:after="0"/>
              <w:rPr>
                <w:del w:id="30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301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Sperms in Uterus</w:delText>
              </w:r>
            </w:del>
          </w:p>
        </w:tc>
      </w:tr>
      <w:tr w:rsidR="0055696C" w:rsidRPr="00F14C85" w:rsidDel="00BE3A07" w14:paraId="189CA083" w14:textId="3D936285" w:rsidTr="00BB3879">
        <w:trPr>
          <w:trHeight w:val="280"/>
          <w:del w:id="302" w:author="Sabine Specht" w:date="2016-11-08T16:12:00Z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F698A" w14:textId="6D73DE4C" w:rsidR="0055696C" w:rsidRPr="003E6329" w:rsidDel="00BE3A07" w:rsidRDefault="0055696C" w:rsidP="00BB3879">
            <w:pPr>
              <w:spacing w:after="0"/>
              <w:rPr>
                <w:del w:id="30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7D8C" w14:textId="2EA1E1FF" w:rsidR="0055696C" w:rsidRPr="00F14C85" w:rsidDel="00BE3A07" w:rsidRDefault="002F1253" w:rsidP="00BB3879">
            <w:pPr>
              <w:spacing w:after="0"/>
              <w:jc w:val="right"/>
              <w:rPr>
                <w:del w:id="30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05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110/ 307</w:delText>
              </w:r>
            </w:del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D0FFE" w14:textId="106DB10E" w:rsidR="0055696C" w:rsidRPr="00CD3F80" w:rsidDel="00BE3A07" w:rsidRDefault="0055696C" w:rsidP="00BB3879">
            <w:pPr>
              <w:spacing w:after="0"/>
              <w:jc w:val="right"/>
              <w:rPr>
                <w:del w:id="306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307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363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B5C97" w14:textId="14C24207" w:rsidR="0055696C" w:rsidRPr="00CD3F80" w:rsidDel="00BE3A07" w:rsidRDefault="0055696C" w:rsidP="00BB3879">
            <w:pPr>
              <w:spacing w:after="0"/>
              <w:jc w:val="center"/>
              <w:rPr>
                <w:del w:id="308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309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not judgeable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BD41D" w14:textId="7044B28B" w:rsidR="0055696C" w:rsidRPr="00CD3F80" w:rsidDel="00BE3A07" w:rsidRDefault="0055696C" w:rsidP="00BB3879">
            <w:pPr>
              <w:spacing w:after="0"/>
              <w:jc w:val="center"/>
              <w:rPr>
                <w:del w:id="310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311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oocytes only / uterus empty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52C69" w14:textId="48D6AEE1" w:rsidR="0055696C" w:rsidRPr="00CD3F80" w:rsidDel="00BE3A07" w:rsidRDefault="0055696C" w:rsidP="00BB3879">
            <w:pPr>
              <w:spacing w:after="0"/>
              <w:jc w:val="center"/>
              <w:rPr>
                <w:del w:id="312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313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normal</w:delText>
              </w:r>
              <w:r w:rsidRPr="00CD3F80" w:rsidDel="00BE3A07">
                <w:rPr>
                  <w:rFonts w:ascii="Arial" w:hAnsi="Arial" w:cs="Arial"/>
                  <w:sz w:val="18"/>
                  <w:szCs w:val="18"/>
                  <w:vertAlign w:val="superscript"/>
                  <w:lang w:val="en-US"/>
                </w:rPr>
                <w:delText xml:space="preserve"> 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583BE" w14:textId="738653E2" w:rsidR="0055696C" w:rsidRPr="00CD3F80" w:rsidDel="00BE3A07" w:rsidRDefault="0055696C" w:rsidP="00BB3879">
            <w:pPr>
              <w:spacing w:after="0"/>
              <w:jc w:val="center"/>
              <w:rPr>
                <w:del w:id="314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15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degenerate</w:delText>
              </w:r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d</w:delText>
              </w:r>
              <w:r w:rsidRPr="00CD3F80" w:rsidDel="00BE3A07">
                <w:rPr>
                  <w:rFonts w:ascii="Arial" w:hAnsi="Arial" w:cs="Arial"/>
                  <w:sz w:val="18"/>
                  <w:szCs w:val="18"/>
                  <w:vertAlign w:val="superscript"/>
                </w:rPr>
                <w:delText xml:space="preserve"> 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1ACB" w14:textId="3CA914E5" w:rsidR="0055696C" w:rsidRPr="00CD3F80" w:rsidDel="00BE3A07" w:rsidRDefault="0055696C" w:rsidP="00BB3879">
            <w:pPr>
              <w:spacing w:after="0"/>
              <w:rPr>
                <w:del w:id="316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17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</w:tr>
      <w:tr w:rsidR="0055696C" w:rsidRPr="00F14C85" w:rsidDel="00BE3A07" w14:paraId="7D464E79" w14:textId="45FBEACF" w:rsidTr="00BB3879">
        <w:trPr>
          <w:trHeight w:val="280"/>
          <w:del w:id="318" w:author="Sabine Specht" w:date="2016-11-08T16:12:00Z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6EFF" w14:textId="1A0B06B7" w:rsidR="0055696C" w:rsidRPr="00F14C85" w:rsidDel="00BE3A07" w:rsidRDefault="0055696C" w:rsidP="00BB3879">
            <w:pPr>
              <w:spacing w:after="0"/>
              <w:rPr>
                <w:del w:id="31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20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4w (Standard)</w:delText>
              </w:r>
            </w:del>
          </w:p>
          <w:p w14:paraId="169D0953" w14:textId="7DF5DBDA" w:rsidR="0055696C" w:rsidRPr="00F14C85" w:rsidDel="00BE3A07" w:rsidRDefault="0055696C" w:rsidP="00BB3879">
            <w:pPr>
              <w:spacing w:after="0"/>
              <w:rPr>
                <w:del w:id="32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22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8314" w14:textId="10B042AA" w:rsidR="0055696C" w:rsidRPr="00F14C85" w:rsidDel="00BE3A07" w:rsidRDefault="002F1253" w:rsidP="00BB3879">
            <w:pPr>
              <w:spacing w:after="0"/>
              <w:jc w:val="right"/>
              <w:rPr>
                <w:del w:id="32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24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27/ 70</w:delText>
              </w:r>
            </w:del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6C83" w14:textId="1AF9A365" w:rsidR="0055696C" w:rsidRPr="00CD3F80" w:rsidDel="00BE3A07" w:rsidRDefault="0055696C" w:rsidP="00BB3879">
            <w:pPr>
              <w:spacing w:after="0"/>
              <w:jc w:val="right"/>
              <w:rPr>
                <w:del w:id="325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26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84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93B1" w14:textId="309941C8" w:rsidR="0055696C" w:rsidRPr="00CD3F80" w:rsidDel="00BE3A07" w:rsidRDefault="0055696C" w:rsidP="00BB3879">
            <w:pPr>
              <w:spacing w:after="0"/>
              <w:jc w:val="right"/>
              <w:rPr>
                <w:del w:id="327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28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A652" w14:textId="20FD2EE1" w:rsidR="0055696C" w:rsidRPr="00CD3F80" w:rsidDel="00BE3A07" w:rsidRDefault="0055696C" w:rsidP="00BB3879">
            <w:pPr>
              <w:spacing w:after="0"/>
              <w:jc w:val="right"/>
              <w:rPr>
                <w:del w:id="329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30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61 (77.2 %)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7A66" w14:textId="06A3B4D8" w:rsidR="0055696C" w:rsidRPr="00CD3F80" w:rsidDel="00BE3A07" w:rsidRDefault="0055696C" w:rsidP="00BB3879">
            <w:pPr>
              <w:spacing w:after="0"/>
              <w:jc w:val="right"/>
              <w:rPr>
                <w:del w:id="331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32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6 (7.6 %)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5E6A" w14:textId="08BC3F83" w:rsidR="0055696C" w:rsidRPr="00CD3F80" w:rsidDel="00BE3A07" w:rsidRDefault="0055696C" w:rsidP="00BB3879">
            <w:pPr>
              <w:spacing w:after="0"/>
              <w:jc w:val="right"/>
              <w:rPr>
                <w:del w:id="333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34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12 (15.2 %)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EDAA" w14:textId="1C09FB57" w:rsidR="0055696C" w:rsidRPr="00CD3F80" w:rsidDel="00BE3A07" w:rsidRDefault="0055696C" w:rsidP="00BB3879">
            <w:pPr>
              <w:spacing w:after="0"/>
              <w:jc w:val="right"/>
              <w:rPr>
                <w:del w:id="335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36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10 (11.9 %)</w:delText>
              </w:r>
            </w:del>
          </w:p>
        </w:tc>
      </w:tr>
      <w:tr w:rsidR="0055696C" w:rsidRPr="00F14C85" w:rsidDel="00BE3A07" w14:paraId="09281C46" w14:textId="023B0ED0" w:rsidTr="00BB3879">
        <w:trPr>
          <w:trHeight w:val="280"/>
          <w:del w:id="337" w:author="Sabine Specht" w:date="2016-11-08T16:12:00Z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6F3F" w14:textId="6C6BD57F" w:rsidR="0055696C" w:rsidRPr="00F14C85" w:rsidDel="00BE3A07" w:rsidRDefault="0055696C" w:rsidP="00BB3879">
            <w:pPr>
              <w:spacing w:after="0"/>
              <w:rPr>
                <w:del w:id="33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E17DF6" w14:textId="7FEA6238" w:rsidR="0055696C" w:rsidRPr="00743756" w:rsidDel="00BE3A07" w:rsidRDefault="0055696C" w:rsidP="00BB3879">
            <w:pPr>
              <w:spacing w:after="0"/>
              <w:jc w:val="right"/>
              <w:rPr>
                <w:del w:id="33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9F113" w14:textId="336E31A5" w:rsidR="0055696C" w:rsidRPr="00CD3F80" w:rsidDel="00BE3A07" w:rsidRDefault="0055696C" w:rsidP="00BB3879">
            <w:pPr>
              <w:spacing w:after="0"/>
              <w:jc w:val="right"/>
              <w:rPr>
                <w:del w:id="340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41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25446" w14:textId="560CCD8F" w:rsidR="0055696C" w:rsidRPr="00CD3F80" w:rsidDel="00BE3A07" w:rsidRDefault="0055696C" w:rsidP="00BB3879">
            <w:pPr>
              <w:spacing w:after="0"/>
              <w:jc w:val="right"/>
              <w:rPr>
                <w:del w:id="342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43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7CA44" w14:textId="076E8A71" w:rsidR="0055696C" w:rsidRPr="00CD3F80" w:rsidDel="00BE3A07" w:rsidRDefault="0055696C" w:rsidP="00BB3879">
            <w:pPr>
              <w:spacing w:after="0"/>
              <w:jc w:val="right"/>
              <w:rPr>
                <w:del w:id="344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45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3519" w14:textId="359B37EB" w:rsidR="0055696C" w:rsidRPr="00EB7196" w:rsidDel="00BE3A07" w:rsidRDefault="0055696C" w:rsidP="00BB3879">
            <w:pPr>
              <w:spacing w:after="0"/>
              <w:jc w:val="right"/>
              <w:rPr>
                <w:del w:id="346" w:author="Sabine Specht" w:date="2016-11-08T16:12:00Z"/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vertAlign w:val="superscript"/>
              </w:rPr>
            </w:pPr>
            <w:del w:id="347" w:author="Sabine Specht" w:date="2016-11-08T16:12:00Z"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 xml:space="preserve"> (33.3 %)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C1DE" w14:textId="3F0C5E72" w:rsidR="0055696C" w:rsidRPr="00EB7196" w:rsidDel="00BE3A07" w:rsidRDefault="0055696C" w:rsidP="00BB3879">
            <w:pPr>
              <w:spacing w:after="0"/>
              <w:jc w:val="right"/>
              <w:rPr>
                <w:del w:id="348" w:author="Sabine Specht" w:date="2016-11-08T16:12:00Z"/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vertAlign w:val="superscript"/>
              </w:rPr>
            </w:pPr>
            <w:del w:id="349" w:author="Sabine Specht" w:date="2016-11-08T16:12:00Z"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(66.7 %)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4DEC" w14:textId="2CB6F754" w:rsidR="0055696C" w:rsidRPr="00CD3F80" w:rsidDel="00BE3A07" w:rsidRDefault="0055696C" w:rsidP="00BB3879">
            <w:pPr>
              <w:spacing w:after="0"/>
              <w:jc w:val="right"/>
              <w:rPr>
                <w:del w:id="350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51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</w:tr>
      <w:tr w:rsidR="0055696C" w:rsidRPr="00F14C85" w:rsidDel="00BE3A07" w14:paraId="3127878B" w14:textId="6AD02324" w:rsidTr="00BB3879">
        <w:trPr>
          <w:trHeight w:val="280"/>
          <w:del w:id="352" w:author="Sabine Specht" w:date="2016-11-08T16:12:00Z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4C1F" w14:textId="46652DFC" w:rsidR="0055696C" w:rsidRPr="00FD0FAD" w:rsidDel="00BE3A07" w:rsidRDefault="0055696C" w:rsidP="00BB3879">
            <w:pPr>
              <w:spacing w:after="0"/>
              <w:rPr>
                <w:del w:id="35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54" w:author="Sabine Specht" w:date="2016-11-08T16:12:00Z">
              <w:r w:rsidRPr="00FD0FA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  <w:p w14:paraId="12621EED" w14:textId="080641B4" w:rsidR="0055696C" w:rsidRPr="00FD0FAD" w:rsidDel="00BE3A07" w:rsidRDefault="0055696C" w:rsidP="00BB3879">
            <w:pPr>
              <w:spacing w:after="0"/>
              <w:rPr>
                <w:del w:id="35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56" w:author="Sabine Specht" w:date="2016-11-08T16:12:00Z">
              <w:r w:rsidRPr="00FD0FA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91F85" w14:textId="47BD6789" w:rsidR="0055696C" w:rsidRPr="00743756" w:rsidDel="00BE3A07" w:rsidRDefault="0055696C" w:rsidP="00BB3879">
            <w:pPr>
              <w:spacing w:after="0"/>
              <w:jc w:val="right"/>
              <w:rPr>
                <w:del w:id="35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58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20/ 58</w:delText>
              </w:r>
            </w:del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1EB6" w14:textId="69DBEBD4" w:rsidR="0055696C" w:rsidRPr="00CD3F80" w:rsidDel="00BE3A07" w:rsidRDefault="0055696C" w:rsidP="00BB3879">
            <w:pPr>
              <w:spacing w:after="0"/>
              <w:jc w:val="right"/>
              <w:rPr>
                <w:del w:id="359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60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73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0D74" w14:textId="6BC4AC6A" w:rsidR="0055696C" w:rsidRPr="00CD3F80" w:rsidDel="00BE3A07" w:rsidRDefault="0055696C" w:rsidP="00BB3879">
            <w:pPr>
              <w:spacing w:after="0"/>
              <w:jc w:val="right"/>
              <w:rPr>
                <w:del w:id="361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62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2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CCBE" w14:textId="60155AD5" w:rsidR="0055696C" w:rsidRPr="00EB7196" w:rsidDel="00BE3A07" w:rsidRDefault="0055696C" w:rsidP="00BB3879">
            <w:pPr>
              <w:spacing w:after="0"/>
              <w:jc w:val="right"/>
              <w:rPr>
                <w:del w:id="363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64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43 (60.6 %)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784D" w14:textId="7B25617E" w:rsidR="0055696C" w:rsidRPr="00EB7196" w:rsidDel="00BE3A07" w:rsidRDefault="0055696C" w:rsidP="00BB3879">
            <w:pPr>
              <w:spacing w:after="0"/>
              <w:jc w:val="right"/>
              <w:rPr>
                <w:del w:id="365" w:author="Sabine Specht" w:date="2016-11-08T16:12:00Z"/>
                <w:rFonts w:ascii="Arial" w:hAnsi="Arial" w:cs="Arial"/>
                <w:sz w:val="18"/>
                <w:szCs w:val="18"/>
              </w:rPr>
            </w:pPr>
            <w:del w:id="366" w:author="Sabine Specht" w:date="2016-11-08T16:12:00Z">
              <w:r w:rsidRPr="00EB7196" w:rsidDel="00BE3A07">
                <w:rPr>
                  <w:rFonts w:ascii="Arial" w:hAnsi="Arial" w:cs="Arial"/>
                  <w:sz w:val="18"/>
                  <w:szCs w:val="18"/>
                </w:rPr>
                <w:delText>10 (14.1 %)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15A9" w14:textId="3F7EFF91" w:rsidR="0055696C" w:rsidRPr="00EB7196" w:rsidDel="00BE3A07" w:rsidRDefault="0055696C" w:rsidP="00BB3879">
            <w:pPr>
              <w:spacing w:after="0"/>
              <w:jc w:val="right"/>
              <w:rPr>
                <w:del w:id="367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68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18 (25.4 %)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DF9E" w14:textId="77148F73" w:rsidR="0055696C" w:rsidRPr="00EB7196" w:rsidDel="00BE3A07" w:rsidRDefault="0055696C" w:rsidP="00BB3879">
            <w:pPr>
              <w:spacing w:after="0"/>
              <w:jc w:val="right"/>
              <w:rPr>
                <w:del w:id="369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70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14 (19.2 %)</w:delText>
              </w:r>
            </w:del>
          </w:p>
        </w:tc>
      </w:tr>
      <w:tr w:rsidR="0055696C" w:rsidRPr="00F14C85" w:rsidDel="00BE3A07" w14:paraId="50F74B6C" w14:textId="017D32DF" w:rsidTr="00BB3879">
        <w:trPr>
          <w:trHeight w:val="280"/>
          <w:del w:id="371" w:author="Sabine Specht" w:date="2016-11-08T16:12:00Z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9C7D" w14:textId="4DE0F95D" w:rsidR="0055696C" w:rsidRPr="00F14C85" w:rsidDel="00BE3A07" w:rsidRDefault="0055696C" w:rsidP="00BB3879">
            <w:pPr>
              <w:spacing w:after="0"/>
              <w:rPr>
                <w:del w:id="37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8B3BB4" w14:textId="4ACB442B" w:rsidR="0055696C" w:rsidRPr="00743756" w:rsidDel="00BE3A07" w:rsidRDefault="0055696C" w:rsidP="00BB3879">
            <w:pPr>
              <w:spacing w:after="0"/>
              <w:jc w:val="right"/>
              <w:rPr>
                <w:del w:id="37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E4F7F" w14:textId="565F7468" w:rsidR="0055696C" w:rsidRPr="00CD3F80" w:rsidDel="00BE3A07" w:rsidRDefault="0055696C" w:rsidP="00BB3879">
            <w:pPr>
              <w:spacing w:after="0"/>
              <w:jc w:val="right"/>
              <w:rPr>
                <w:del w:id="374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75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C6C37" w14:textId="04F5F081" w:rsidR="0055696C" w:rsidRPr="00CD3F80" w:rsidDel="00BE3A07" w:rsidRDefault="0055696C" w:rsidP="00BB3879">
            <w:pPr>
              <w:spacing w:after="0"/>
              <w:jc w:val="right"/>
              <w:rPr>
                <w:del w:id="376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77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052D9" w14:textId="3CFA0181" w:rsidR="0055696C" w:rsidRPr="003E6329" w:rsidDel="00BE3A07" w:rsidRDefault="0055696C" w:rsidP="00BB3879">
            <w:pPr>
              <w:spacing w:after="0"/>
              <w:jc w:val="right"/>
              <w:rPr>
                <w:del w:id="378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</w:rPr>
            </w:pPr>
            <w:del w:id="379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FF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12A5" w14:textId="255941EA" w:rsidR="0055696C" w:rsidRPr="00EB7196" w:rsidDel="00BE3A07" w:rsidRDefault="0055696C" w:rsidP="00BB3879">
            <w:pPr>
              <w:spacing w:after="0"/>
              <w:jc w:val="right"/>
              <w:rPr>
                <w:del w:id="380" w:author="Sabine Specht" w:date="2016-11-08T16:12:00Z"/>
                <w:rFonts w:ascii="Arial" w:hAnsi="Arial" w:cs="Arial"/>
                <w:color w:val="808080"/>
                <w:sz w:val="18"/>
                <w:szCs w:val="18"/>
                <w:vertAlign w:val="superscript"/>
              </w:rPr>
            </w:pPr>
            <w:del w:id="381" w:author="Sabine Specht" w:date="2016-11-08T16:12:00Z">
              <w:r w:rsidDel="00BE3A07">
                <w:rPr>
                  <w:rFonts w:ascii="Arial" w:hAnsi="Arial" w:cs="Arial"/>
                  <w:color w:val="808080"/>
                  <w:sz w:val="18"/>
                  <w:szCs w:val="18"/>
                </w:rPr>
                <w:delText>(35.7</w:delText>
              </w:r>
              <w:r w:rsidRPr="00EB7196" w:rsidDel="00BE3A07">
                <w:rPr>
                  <w:rFonts w:ascii="Arial" w:hAnsi="Arial" w:cs="Arial"/>
                  <w:color w:val="808080"/>
                  <w:sz w:val="18"/>
                  <w:szCs w:val="18"/>
                </w:rPr>
                <w:delText xml:space="preserve"> %)</w:delText>
              </w:r>
              <w:r w:rsidDel="00BE3A07">
                <w:rPr>
                  <w:rFonts w:ascii="Arial" w:hAnsi="Arial" w:cs="Arial"/>
                  <w:color w:val="8080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062D" w14:textId="44E2A607" w:rsidR="0055696C" w:rsidRPr="003E6329" w:rsidDel="00BE3A07" w:rsidRDefault="0055696C" w:rsidP="00BB3879">
            <w:pPr>
              <w:spacing w:after="0"/>
              <w:jc w:val="right"/>
              <w:rPr>
                <w:del w:id="382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vertAlign w:val="superscript"/>
              </w:rPr>
            </w:pPr>
            <w:del w:id="383" w:author="Sabine Specht" w:date="2016-11-08T16:12:00Z"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18 (64.3%)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DC11" w14:textId="441C01C8" w:rsidR="0055696C" w:rsidRPr="003E6329" w:rsidDel="00BE3A07" w:rsidRDefault="0055696C" w:rsidP="00BB3879">
            <w:pPr>
              <w:spacing w:after="0"/>
              <w:jc w:val="right"/>
              <w:rPr>
                <w:del w:id="384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</w:rPr>
            </w:pPr>
            <w:del w:id="385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FF0000"/>
                  <w:sz w:val="18"/>
                  <w:szCs w:val="18"/>
                </w:rPr>
                <w:delText> </w:delText>
              </w:r>
            </w:del>
          </w:p>
        </w:tc>
      </w:tr>
      <w:tr w:rsidR="0055696C" w:rsidRPr="00F14C85" w:rsidDel="00BE3A07" w14:paraId="69A721EF" w14:textId="01474647" w:rsidTr="00BB3879">
        <w:trPr>
          <w:trHeight w:val="280"/>
          <w:del w:id="386" w:author="Sabine Specht" w:date="2016-11-08T16:12:00Z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4082" w14:textId="3A5137AC" w:rsidR="0055696C" w:rsidRPr="00F14C85" w:rsidDel="00BE3A07" w:rsidRDefault="0055696C" w:rsidP="00BB3879">
            <w:pPr>
              <w:spacing w:after="0"/>
              <w:rPr>
                <w:del w:id="38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88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  <w:p w14:paraId="5C587FA2" w14:textId="7901D632" w:rsidR="0055696C" w:rsidRPr="00F14C85" w:rsidDel="00BE3A07" w:rsidRDefault="0055696C" w:rsidP="00BB3879">
            <w:pPr>
              <w:spacing w:after="0"/>
              <w:rPr>
                <w:del w:id="38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390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563D6" w14:textId="03E091A0" w:rsidR="0055696C" w:rsidRPr="00743756" w:rsidDel="00BE3A07" w:rsidRDefault="002F1253" w:rsidP="00BB3879">
            <w:pPr>
              <w:spacing w:after="0"/>
              <w:jc w:val="right"/>
              <w:rPr>
                <w:del w:id="39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39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58</w:delText>
              </w:r>
            </w:del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D77F" w14:textId="6F722CE1" w:rsidR="0055696C" w:rsidRPr="00CD3F80" w:rsidDel="00BE3A07" w:rsidRDefault="0055696C" w:rsidP="00BB3879">
            <w:pPr>
              <w:spacing w:after="0"/>
              <w:jc w:val="right"/>
              <w:rPr>
                <w:del w:id="393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94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73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D2F1" w14:textId="09DE5171" w:rsidR="0055696C" w:rsidRPr="00CD3F80" w:rsidDel="00BE3A07" w:rsidRDefault="0055696C" w:rsidP="00BB3879">
            <w:pPr>
              <w:spacing w:after="0"/>
              <w:jc w:val="right"/>
              <w:rPr>
                <w:del w:id="395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96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7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3D0C" w14:textId="062D32A9" w:rsidR="0055696C" w:rsidRPr="00EB7196" w:rsidDel="00BE3A07" w:rsidRDefault="0055696C" w:rsidP="00BB3879">
            <w:pPr>
              <w:spacing w:after="0"/>
              <w:jc w:val="right"/>
              <w:rPr>
                <w:del w:id="397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398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45 (68.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2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B281" w14:textId="1A9CD6F2" w:rsidR="0055696C" w:rsidRPr="00EB7196" w:rsidDel="00BE3A07" w:rsidRDefault="0055696C" w:rsidP="00BB3879">
            <w:pPr>
              <w:spacing w:after="0"/>
              <w:jc w:val="right"/>
              <w:rPr>
                <w:del w:id="399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00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8 (17.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9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BABC" w14:textId="0AB53D41" w:rsidR="0055696C" w:rsidRPr="00EB7196" w:rsidDel="00BE3A07" w:rsidRDefault="0055696C" w:rsidP="00BB3879">
            <w:pPr>
              <w:spacing w:after="0"/>
              <w:jc w:val="right"/>
              <w:rPr>
                <w:del w:id="401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02" w:author="Sabine Specht" w:date="2016-11-08T16:12:00Z"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13 (19.7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76CB" w14:textId="094D9B30" w:rsidR="0055696C" w:rsidRPr="00EB7196" w:rsidDel="00BE3A07" w:rsidRDefault="0055696C" w:rsidP="00BB3879">
            <w:pPr>
              <w:spacing w:after="0"/>
              <w:jc w:val="right"/>
              <w:rPr>
                <w:del w:id="403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04" w:author="Sabine Specht" w:date="2016-11-08T16:12:00Z"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9 (12.3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</w:tr>
      <w:tr w:rsidR="0055696C" w:rsidRPr="00F14C85" w:rsidDel="00BE3A07" w14:paraId="79309C7F" w14:textId="57A65576" w:rsidTr="00BB3879">
        <w:trPr>
          <w:trHeight w:val="280"/>
          <w:del w:id="405" w:author="Sabine Specht" w:date="2016-11-08T16:12:00Z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C602" w14:textId="265FB580" w:rsidR="0055696C" w:rsidRPr="00F14C85" w:rsidDel="00BE3A07" w:rsidRDefault="0055696C" w:rsidP="00BB3879">
            <w:pPr>
              <w:spacing w:after="0"/>
              <w:rPr>
                <w:del w:id="40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32220E" w14:textId="40C2A4F6" w:rsidR="0055696C" w:rsidRPr="00743756" w:rsidDel="00BE3A07" w:rsidRDefault="0055696C" w:rsidP="00BB3879">
            <w:pPr>
              <w:spacing w:after="0"/>
              <w:jc w:val="right"/>
              <w:rPr>
                <w:del w:id="40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13913" w14:textId="4782476A" w:rsidR="0055696C" w:rsidRPr="00CD3F80" w:rsidDel="00BE3A07" w:rsidRDefault="0055696C" w:rsidP="00BB3879">
            <w:pPr>
              <w:spacing w:after="0"/>
              <w:jc w:val="right"/>
              <w:rPr>
                <w:del w:id="408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09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7340A" w14:textId="04F65535" w:rsidR="0055696C" w:rsidRPr="00CD3F80" w:rsidDel="00BE3A07" w:rsidRDefault="0055696C" w:rsidP="00BB3879">
            <w:pPr>
              <w:spacing w:after="0"/>
              <w:jc w:val="right"/>
              <w:rPr>
                <w:del w:id="410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11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44EED" w14:textId="2E1BF4C3" w:rsidR="0055696C" w:rsidRPr="003E6329" w:rsidDel="00BE3A07" w:rsidRDefault="0055696C" w:rsidP="00BB3879">
            <w:pPr>
              <w:spacing w:after="0"/>
              <w:jc w:val="right"/>
              <w:rPr>
                <w:del w:id="412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</w:rPr>
            </w:pPr>
            <w:del w:id="413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FF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DE7F" w14:textId="3F1D916C" w:rsidR="0055696C" w:rsidRPr="00EB7196" w:rsidDel="00BE3A07" w:rsidRDefault="0055696C" w:rsidP="00BB3879">
            <w:pPr>
              <w:spacing w:after="0"/>
              <w:jc w:val="right"/>
              <w:rPr>
                <w:del w:id="414" w:author="Sabine Specht" w:date="2016-11-08T16:12:00Z"/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vertAlign w:val="superscript"/>
              </w:rPr>
            </w:pPr>
            <w:del w:id="415" w:author="Sabine Specht" w:date="2016-11-08T16:12:00Z">
              <w:r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(38.1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 xml:space="preserve"> %)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8679" w14:textId="4D1B6F35" w:rsidR="0055696C" w:rsidRPr="00EB7196" w:rsidDel="00BE3A07" w:rsidRDefault="0055696C" w:rsidP="00BB3879">
            <w:pPr>
              <w:spacing w:after="0"/>
              <w:jc w:val="right"/>
              <w:rPr>
                <w:del w:id="416" w:author="Sabine Specht" w:date="2016-11-08T16:12:00Z"/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vertAlign w:val="superscript"/>
              </w:rPr>
            </w:pPr>
            <w:del w:id="417" w:author="Sabine Specht" w:date="2016-11-08T16:12:00Z">
              <w:r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13 (61.9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 xml:space="preserve"> %)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D614" w14:textId="229F6304" w:rsidR="0055696C" w:rsidRPr="003E6329" w:rsidDel="00BE3A07" w:rsidRDefault="0055696C" w:rsidP="00BB3879">
            <w:pPr>
              <w:spacing w:after="0"/>
              <w:jc w:val="right"/>
              <w:rPr>
                <w:del w:id="418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</w:rPr>
            </w:pPr>
            <w:del w:id="419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FF0000"/>
                  <w:sz w:val="18"/>
                  <w:szCs w:val="18"/>
                </w:rPr>
                <w:delText> </w:delText>
              </w:r>
            </w:del>
          </w:p>
        </w:tc>
      </w:tr>
      <w:tr w:rsidR="0055696C" w:rsidRPr="00F14C85" w:rsidDel="00BE3A07" w14:paraId="6D32B9F2" w14:textId="3331481A" w:rsidTr="00BB3879">
        <w:trPr>
          <w:trHeight w:val="280"/>
          <w:del w:id="420" w:author="Sabine Specht" w:date="2016-11-08T16:12:00Z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AF2B" w14:textId="08756329" w:rsidR="0055696C" w:rsidRPr="00FD0FAD" w:rsidDel="00BE3A07" w:rsidRDefault="0055696C" w:rsidP="00BB3879">
            <w:pPr>
              <w:spacing w:after="0"/>
              <w:rPr>
                <w:del w:id="42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22" w:author="Sabine Specht" w:date="2016-11-08T16:12:00Z">
              <w:r w:rsidRPr="00FD0FA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</w:delText>
              </w:r>
            </w:del>
          </w:p>
          <w:p w14:paraId="247CE85A" w14:textId="682B6258" w:rsidR="0055696C" w:rsidRPr="00FD0FAD" w:rsidDel="00BE3A07" w:rsidRDefault="0055696C" w:rsidP="00BB3879">
            <w:pPr>
              <w:spacing w:after="0"/>
              <w:rPr>
                <w:del w:id="42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24" w:author="Sabine Specht" w:date="2016-11-08T16:12:00Z">
              <w:r w:rsidRPr="00FD0FA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A9577" w14:textId="45DEAEA1" w:rsidR="0055696C" w:rsidRPr="00743756" w:rsidDel="00BE3A07" w:rsidRDefault="002F1253" w:rsidP="00BB3879">
            <w:pPr>
              <w:spacing w:after="0"/>
              <w:jc w:val="right"/>
              <w:rPr>
                <w:del w:id="42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42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54</w:delText>
              </w:r>
            </w:del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EF17" w14:textId="0B9459CD" w:rsidR="0055696C" w:rsidRPr="00CD3F80" w:rsidDel="00BE3A07" w:rsidRDefault="0055696C" w:rsidP="00BB3879">
            <w:pPr>
              <w:spacing w:after="0"/>
              <w:jc w:val="right"/>
              <w:rPr>
                <w:del w:id="427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28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74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1EAC" w14:textId="6E8F6CE3" w:rsidR="0055696C" w:rsidRPr="00CD3F80" w:rsidDel="00BE3A07" w:rsidRDefault="0055696C" w:rsidP="00BB3879">
            <w:pPr>
              <w:spacing w:after="0"/>
              <w:jc w:val="right"/>
              <w:rPr>
                <w:del w:id="429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30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2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73BE" w14:textId="3104A102" w:rsidR="0055696C" w:rsidRPr="00EB7196" w:rsidDel="00BE3A07" w:rsidRDefault="0055696C" w:rsidP="00BB3879">
            <w:pPr>
              <w:spacing w:after="0"/>
              <w:jc w:val="right"/>
              <w:rPr>
                <w:del w:id="431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32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49 (68.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0FE5" w14:textId="741EB15B" w:rsidR="0055696C" w:rsidRPr="00EB7196" w:rsidDel="00BE3A07" w:rsidRDefault="0055696C" w:rsidP="00BB3879">
            <w:pPr>
              <w:spacing w:after="0"/>
              <w:jc w:val="right"/>
              <w:rPr>
                <w:del w:id="433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34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12 (16.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7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B628" w14:textId="6ED0821D" w:rsidR="0055696C" w:rsidRPr="00EB7196" w:rsidDel="00BE3A07" w:rsidRDefault="0055696C" w:rsidP="00BB3879">
            <w:pPr>
              <w:spacing w:after="0"/>
              <w:jc w:val="right"/>
              <w:rPr>
                <w:del w:id="435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36" w:author="Sabine Specht" w:date="2016-11-08T16:12:00Z"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11 (15.8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00F0" w14:textId="58B50297" w:rsidR="0055696C" w:rsidRPr="00EB7196" w:rsidDel="00BE3A07" w:rsidRDefault="0055696C" w:rsidP="00BB3879">
            <w:pPr>
              <w:spacing w:after="0"/>
              <w:jc w:val="right"/>
              <w:rPr>
                <w:del w:id="437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38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13 (17.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6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</w:tr>
      <w:tr w:rsidR="0055696C" w:rsidRPr="00F14C85" w:rsidDel="00BE3A07" w14:paraId="63659BF8" w14:textId="2C336269" w:rsidTr="00BB3879">
        <w:trPr>
          <w:trHeight w:val="280"/>
          <w:del w:id="439" w:author="Sabine Specht" w:date="2016-11-08T16:12:00Z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730C" w14:textId="04A7E0D8" w:rsidR="0055696C" w:rsidRPr="00FD0FAD" w:rsidDel="00BE3A07" w:rsidRDefault="0055696C" w:rsidP="00BB3879">
            <w:pPr>
              <w:spacing w:after="0"/>
              <w:rPr>
                <w:del w:id="44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8E7033" w14:textId="37697850" w:rsidR="0055696C" w:rsidRPr="003902FB" w:rsidDel="00BE3A07" w:rsidRDefault="0055696C" w:rsidP="00BB3879">
            <w:pPr>
              <w:spacing w:after="0"/>
              <w:jc w:val="right"/>
              <w:rPr>
                <w:del w:id="44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30A07" w14:textId="0BADD697" w:rsidR="0055696C" w:rsidRPr="00CD3F80" w:rsidDel="00BE3A07" w:rsidRDefault="0055696C" w:rsidP="00BB3879">
            <w:pPr>
              <w:spacing w:after="0"/>
              <w:jc w:val="right"/>
              <w:rPr>
                <w:del w:id="442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43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47C8B" w14:textId="64EA35A1" w:rsidR="0055696C" w:rsidRPr="00CD3F80" w:rsidDel="00BE3A07" w:rsidRDefault="0055696C" w:rsidP="00BB3879">
            <w:pPr>
              <w:spacing w:after="0"/>
              <w:jc w:val="right"/>
              <w:rPr>
                <w:del w:id="444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45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AC92D" w14:textId="2A519602" w:rsidR="0055696C" w:rsidRPr="003E6329" w:rsidDel="00BE3A07" w:rsidRDefault="0055696C" w:rsidP="00BB3879">
            <w:pPr>
              <w:spacing w:after="0"/>
              <w:jc w:val="right"/>
              <w:rPr>
                <w:del w:id="446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</w:rPr>
            </w:pPr>
            <w:del w:id="447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FF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6D4F" w14:textId="39E36172" w:rsidR="0055696C" w:rsidRPr="00EB7196" w:rsidDel="00BE3A07" w:rsidRDefault="0055696C" w:rsidP="00BB3879">
            <w:pPr>
              <w:spacing w:after="0"/>
              <w:jc w:val="right"/>
              <w:rPr>
                <w:del w:id="448" w:author="Sabine Specht" w:date="2016-11-08T16:12:00Z"/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vertAlign w:val="superscript"/>
              </w:rPr>
            </w:pPr>
            <w:del w:id="449" w:author="Sabine Specht" w:date="2016-11-08T16:12:00Z"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(52.</w:delText>
              </w:r>
              <w:r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2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 xml:space="preserve"> %)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3EC0" w14:textId="2F1D4620" w:rsidR="0055696C" w:rsidRPr="00EB7196" w:rsidDel="00BE3A07" w:rsidRDefault="0055696C" w:rsidP="00BB3879">
            <w:pPr>
              <w:spacing w:after="0"/>
              <w:jc w:val="right"/>
              <w:rPr>
                <w:del w:id="450" w:author="Sabine Specht" w:date="2016-11-08T16:12:00Z"/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vertAlign w:val="superscript"/>
              </w:rPr>
            </w:pPr>
            <w:del w:id="451" w:author="Sabine Specht" w:date="2016-11-08T16:12:00Z">
              <w:r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(47.8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 xml:space="preserve"> %)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176E" w14:textId="60CCCF23" w:rsidR="0055696C" w:rsidRPr="003E6329" w:rsidDel="00BE3A07" w:rsidRDefault="0055696C" w:rsidP="00BB3879">
            <w:pPr>
              <w:spacing w:after="0"/>
              <w:jc w:val="right"/>
              <w:rPr>
                <w:del w:id="452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</w:rPr>
            </w:pPr>
            <w:del w:id="453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FF0000"/>
                  <w:sz w:val="18"/>
                  <w:szCs w:val="18"/>
                </w:rPr>
                <w:delText> </w:delText>
              </w:r>
            </w:del>
          </w:p>
        </w:tc>
      </w:tr>
      <w:tr w:rsidR="0055696C" w:rsidRPr="00F14C85" w:rsidDel="00BE3A07" w14:paraId="6387011E" w14:textId="6BF1094A" w:rsidTr="00BB3879">
        <w:trPr>
          <w:trHeight w:val="280"/>
          <w:del w:id="454" w:author="Sabine Specht" w:date="2016-11-08T16:12:00Z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5E19" w14:textId="6FB8DE04" w:rsidR="0055696C" w:rsidRPr="00FD0FAD" w:rsidDel="00BE3A07" w:rsidRDefault="0055696C" w:rsidP="00BB3879">
            <w:pPr>
              <w:spacing w:after="0"/>
              <w:rPr>
                <w:del w:id="45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56" w:author="Sabine Specht" w:date="2016-11-08T16:12:00Z">
              <w:r w:rsidRPr="00FD0FA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  <w:p w14:paraId="1DAFB93B" w14:textId="47FBB73F" w:rsidR="0055696C" w:rsidRPr="00FD0FAD" w:rsidDel="00BE3A07" w:rsidRDefault="0055696C" w:rsidP="00BB3879">
            <w:pPr>
              <w:spacing w:after="0"/>
              <w:rPr>
                <w:del w:id="45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58" w:author="Sabine Specht" w:date="2016-11-08T16:12:00Z">
              <w:r w:rsidRPr="00FD0FA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1BF3B" w14:textId="446F87CE" w:rsidR="0055696C" w:rsidRPr="003902FB" w:rsidDel="00BE3A07" w:rsidRDefault="0055696C" w:rsidP="00BB3879">
            <w:pPr>
              <w:spacing w:after="0"/>
              <w:jc w:val="right"/>
              <w:rPr>
                <w:del w:id="45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460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21/ 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67</w:delText>
              </w:r>
            </w:del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407B" w14:textId="40E568EB" w:rsidR="0055696C" w:rsidRPr="00CD3F80" w:rsidDel="00BE3A07" w:rsidRDefault="0055696C" w:rsidP="00BB3879">
            <w:pPr>
              <w:spacing w:after="0"/>
              <w:jc w:val="right"/>
              <w:rPr>
                <w:del w:id="461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62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59</w:delText>
              </w:r>
            </w:del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86E0" w14:textId="088D3791" w:rsidR="0055696C" w:rsidRPr="00CD3F80" w:rsidDel="00BE3A07" w:rsidRDefault="0055696C" w:rsidP="00BB3879">
            <w:pPr>
              <w:spacing w:after="0"/>
              <w:jc w:val="right"/>
              <w:rPr>
                <w:del w:id="463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64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3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1133" w14:textId="10AC1CFA" w:rsidR="0055696C" w:rsidRPr="00EB7196" w:rsidDel="00BE3A07" w:rsidRDefault="0055696C" w:rsidP="00BB3879">
            <w:pPr>
              <w:spacing w:after="0"/>
              <w:jc w:val="right"/>
              <w:rPr>
                <w:del w:id="465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66" w:author="Sabine Specht" w:date="2016-11-08T16:12:00Z"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42 (75.0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927E" w14:textId="6C339CDF" w:rsidR="0055696C" w:rsidRPr="00EB7196" w:rsidDel="00BE3A07" w:rsidRDefault="0055696C" w:rsidP="00BB3879">
            <w:pPr>
              <w:spacing w:after="0"/>
              <w:jc w:val="right"/>
              <w:rPr>
                <w:del w:id="467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68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10 (17.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9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B1C2" w14:textId="658AA86A" w:rsidR="0055696C" w:rsidRPr="00EB7196" w:rsidDel="00BE3A07" w:rsidRDefault="0055696C" w:rsidP="00BB3879">
            <w:pPr>
              <w:spacing w:after="0"/>
              <w:jc w:val="right"/>
              <w:rPr>
                <w:del w:id="469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70" w:author="Sabine Specht" w:date="2016-11-08T16:12:00Z"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 (7.1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2BFB" w14:textId="6B490927" w:rsidR="0055696C" w:rsidRPr="00EB7196" w:rsidDel="00BE3A07" w:rsidRDefault="0055696C" w:rsidP="00BB3879">
            <w:pPr>
              <w:spacing w:after="0"/>
              <w:jc w:val="right"/>
              <w:rPr>
                <w:del w:id="471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72" w:author="Sabine Specht" w:date="2016-11-08T16:12:00Z"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9 (15.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3</w:delText>
              </w:r>
              <w:r w:rsidRPr="00EB7196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%)</w:delText>
              </w:r>
            </w:del>
          </w:p>
        </w:tc>
      </w:tr>
      <w:tr w:rsidR="0055696C" w:rsidRPr="00F14C85" w:rsidDel="00BE3A07" w14:paraId="345DCCF8" w14:textId="5D083001" w:rsidTr="00BB3879">
        <w:trPr>
          <w:trHeight w:val="280"/>
          <w:del w:id="473" w:author="Sabine Specht" w:date="2016-11-08T16:12:00Z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B9EF" w14:textId="18FE39EC" w:rsidR="0055696C" w:rsidRPr="00FD0FAD" w:rsidDel="00BE3A07" w:rsidRDefault="0055696C" w:rsidP="00BB3879">
            <w:pPr>
              <w:spacing w:after="0"/>
              <w:rPr>
                <w:del w:id="47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3DE18" w14:textId="6C00C4B6" w:rsidR="0055696C" w:rsidRPr="00F14C85" w:rsidDel="00BE3A07" w:rsidRDefault="0055696C" w:rsidP="00BB3879">
            <w:pPr>
              <w:spacing w:after="0"/>
              <w:jc w:val="right"/>
              <w:rPr>
                <w:del w:id="47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F126" w14:textId="078FC59D" w:rsidR="0055696C" w:rsidRPr="00CD3F80" w:rsidDel="00BE3A07" w:rsidRDefault="0055696C" w:rsidP="00BB3879">
            <w:pPr>
              <w:spacing w:after="0"/>
              <w:rPr>
                <w:del w:id="476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77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FBA5" w14:textId="6674BB0E" w:rsidR="0055696C" w:rsidRPr="00CD3F80" w:rsidDel="00BE3A07" w:rsidRDefault="0055696C" w:rsidP="00BB3879">
            <w:pPr>
              <w:spacing w:after="0"/>
              <w:rPr>
                <w:del w:id="478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479" w:author="Sabine Specht" w:date="2016-11-08T16:12:00Z">
              <w:r w:rsidRPr="00CD3F80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D5A9" w14:textId="4DEF3F5F" w:rsidR="0055696C" w:rsidRPr="003E6329" w:rsidDel="00BE3A07" w:rsidRDefault="0055696C" w:rsidP="00BB3879">
            <w:pPr>
              <w:spacing w:after="0"/>
              <w:rPr>
                <w:del w:id="480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</w:rPr>
            </w:pPr>
            <w:del w:id="481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FF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A3BD" w14:textId="1AF61D20" w:rsidR="0055696C" w:rsidRPr="00EB7196" w:rsidDel="00BE3A07" w:rsidRDefault="0055696C" w:rsidP="00BB3879">
            <w:pPr>
              <w:spacing w:after="0"/>
              <w:jc w:val="right"/>
              <w:rPr>
                <w:del w:id="482" w:author="Sabine Specht" w:date="2016-11-08T16:12:00Z"/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vertAlign w:val="superscript"/>
              </w:rPr>
            </w:pPr>
            <w:del w:id="483" w:author="Sabine Specht" w:date="2016-11-08T16:12:00Z">
              <w:r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(71.4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 xml:space="preserve"> %)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605A" w14:textId="6F639345" w:rsidR="0055696C" w:rsidRPr="00EB7196" w:rsidDel="00BE3A07" w:rsidRDefault="0055696C" w:rsidP="00BB3879">
            <w:pPr>
              <w:spacing w:after="0"/>
              <w:jc w:val="right"/>
              <w:rPr>
                <w:del w:id="484" w:author="Sabine Specht" w:date="2016-11-08T16:12:00Z"/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vertAlign w:val="superscript"/>
              </w:rPr>
            </w:pPr>
            <w:del w:id="485" w:author="Sabine Specht" w:date="2016-11-08T16:12:00Z"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(28.</w:delText>
              </w:r>
              <w:r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>6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</w:rPr>
                <w:delText xml:space="preserve"> %)</w:delText>
              </w:r>
              <w:r w:rsidRPr="00EB7196" w:rsidDel="00BE3A07">
                <w:rPr>
                  <w:rFonts w:ascii="Arial" w:eastAsia="Times New Roman" w:hAnsi="Arial" w:cs="Arial"/>
                  <w:color w:val="808080" w:themeColor="background1" w:themeShade="8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3C9A" w14:textId="0F9B89F5" w:rsidR="0055696C" w:rsidRPr="003E6329" w:rsidDel="00BE3A07" w:rsidRDefault="0055696C" w:rsidP="00BB3879">
            <w:pPr>
              <w:spacing w:after="0"/>
              <w:rPr>
                <w:del w:id="486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</w:rPr>
            </w:pPr>
            <w:del w:id="487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FF0000"/>
                  <w:sz w:val="18"/>
                  <w:szCs w:val="18"/>
                </w:rPr>
                <w:delText> </w:delText>
              </w:r>
            </w:del>
          </w:p>
        </w:tc>
      </w:tr>
    </w:tbl>
    <w:p w14:paraId="0D8D0496" w14:textId="09E5726D" w:rsidR="0055696C" w:rsidRPr="003E6329" w:rsidDel="00BE3A07" w:rsidRDefault="0055696C" w:rsidP="0055696C">
      <w:pPr>
        <w:spacing w:after="0"/>
        <w:jc w:val="both"/>
        <w:rPr>
          <w:del w:id="488" w:author="Sabine Specht" w:date="2016-11-08T16:12:00Z"/>
          <w:rFonts w:ascii="Arial" w:hAnsi="Arial" w:cs="Arial"/>
          <w:color w:val="000000"/>
          <w:sz w:val="18"/>
          <w:szCs w:val="18"/>
          <w:lang w:val="en-US"/>
        </w:rPr>
      </w:pPr>
      <w:del w:id="489" w:author="Sabine Specht" w:date="2016-11-08T16:12:00Z">
        <w:r w:rsidRPr="003E6329" w:rsidDel="00BE3A07">
          <w:rPr>
            <w:rFonts w:ascii="Arial" w:hAnsi="Arial" w:cs="Arial"/>
            <w:color w:val="000000"/>
            <w:sz w:val="18"/>
            <w:szCs w:val="18"/>
            <w:vertAlign w:val="superscript"/>
            <w:lang w:val="en-US"/>
          </w:rPr>
          <w:delText xml:space="preserve">a </w:delText>
        </w:r>
        <w:r w:rsidRPr="003E6329" w:rsidDel="00BE3A07">
          <w:rPr>
            <w:rFonts w:ascii="Arial" w:hAnsi="Arial" w:cs="Arial"/>
            <w:color w:val="000000"/>
            <w:sz w:val="18"/>
            <w:szCs w:val="18"/>
            <w:lang w:val="en-US"/>
          </w:rPr>
          <w:delText xml:space="preserve">Only evaluable patients/nodules are included. </w:delText>
        </w:r>
      </w:del>
    </w:p>
    <w:p w14:paraId="75F5B4B2" w14:textId="74ABDC56" w:rsidR="0055696C" w:rsidRPr="003E6329" w:rsidDel="00BE3A07" w:rsidRDefault="0055696C" w:rsidP="0055696C">
      <w:pPr>
        <w:spacing w:after="0"/>
        <w:jc w:val="both"/>
        <w:rPr>
          <w:del w:id="490" w:author="Sabine Specht" w:date="2016-11-08T16:12:00Z"/>
          <w:rFonts w:ascii="Arial" w:hAnsi="Arial" w:cs="Arial"/>
          <w:color w:val="000000"/>
          <w:sz w:val="18"/>
          <w:szCs w:val="18"/>
          <w:lang w:val="en-US"/>
        </w:rPr>
      </w:pPr>
      <w:del w:id="491" w:author="Sabine Specht" w:date="2016-11-08T16:12:00Z">
        <w:r w:rsidRPr="003E6329" w:rsidDel="00BE3A07">
          <w:rPr>
            <w:rFonts w:ascii="Arial" w:hAnsi="Arial" w:cs="Arial"/>
            <w:color w:val="000000"/>
            <w:sz w:val="18"/>
            <w:szCs w:val="18"/>
            <w:vertAlign w:val="superscript"/>
            <w:lang w:val="en-US"/>
          </w:rPr>
          <w:delText xml:space="preserve">b </w:delText>
        </w:r>
        <w:r w:rsidRPr="003E6329" w:rsidDel="00BE3A07">
          <w:rPr>
            <w:rFonts w:ascii="Arial" w:hAnsi="Arial" w:cs="Arial"/>
            <w:color w:val="000000"/>
            <w:sz w:val="18"/>
            <w:szCs w:val="18"/>
            <w:lang w:val="en-US"/>
          </w:rPr>
          <w:delText xml:space="preserve">% of all female worms with embryogenesis within the respective group </w:delText>
        </w:r>
      </w:del>
    </w:p>
    <w:p w14:paraId="6E22186E" w14:textId="0030C1F6" w:rsidR="0055696C" w:rsidRPr="003E6329" w:rsidDel="00BE3A07" w:rsidRDefault="0055696C" w:rsidP="0055696C">
      <w:pPr>
        <w:spacing w:after="0"/>
        <w:rPr>
          <w:del w:id="492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US" w:eastAsia="en-GB"/>
        </w:rPr>
      </w:pPr>
    </w:p>
    <w:p w14:paraId="2D103943" w14:textId="698DB170" w:rsidR="0055696C" w:rsidDel="00BE3A07" w:rsidRDefault="0055696C" w:rsidP="0055696C">
      <w:pPr>
        <w:spacing w:after="0"/>
        <w:rPr>
          <w:del w:id="493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62717835" w14:textId="257889D7" w:rsidR="0055696C" w:rsidDel="00BE3A07" w:rsidRDefault="0055696C" w:rsidP="0055696C">
      <w:pPr>
        <w:spacing w:after="0"/>
        <w:rPr>
          <w:del w:id="49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495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</w:delText>
        </w:r>
        <w:r w:rsidR="008A0584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>3b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ITT analysis – Effect of the study drugs on embryogenesis: statistics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vertAlign w:val="superscript"/>
            <w:lang w:val="en-GB" w:eastAsia="en-GB"/>
          </w:rPr>
          <w:delText>a</w:delText>
        </w:r>
      </w:del>
    </w:p>
    <w:p w14:paraId="361D8449" w14:textId="1C4CD021" w:rsidR="0055696C" w:rsidRPr="003E16B2" w:rsidDel="00BE3A07" w:rsidRDefault="0055696C" w:rsidP="0055696C">
      <w:pPr>
        <w:spacing w:after="0"/>
        <w:rPr>
          <w:del w:id="496" w:author="Sabine Specht" w:date="2016-11-08T16:12:00Z"/>
          <w:rFonts w:ascii="Arial" w:hAnsi="Arial" w:cs="Arial"/>
          <w:sz w:val="18"/>
          <w:szCs w:val="18"/>
          <w:lang w:val="en-US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4"/>
        <w:gridCol w:w="426"/>
        <w:gridCol w:w="2126"/>
        <w:gridCol w:w="1843"/>
        <w:gridCol w:w="1984"/>
        <w:gridCol w:w="1843"/>
      </w:tblGrid>
      <w:tr w:rsidR="0055696C" w:rsidRPr="00F14C85" w:rsidDel="00BE3A07" w14:paraId="240DF350" w14:textId="1EC34A53" w:rsidTr="00BB3879">
        <w:trPr>
          <w:trHeight w:val="280"/>
          <w:del w:id="497" w:author="Sabine Specht" w:date="2016-11-08T16:12:00Z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8C81A" w14:textId="49D93F5B" w:rsidR="0055696C" w:rsidRPr="003E16B2" w:rsidDel="00BE3A07" w:rsidRDefault="0055696C" w:rsidP="00BB3879">
            <w:pPr>
              <w:spacing w:after="0"/>
              <w:jc w:val="center"/>
              <w:rPr>
                <w:del w:id="49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5048" w14:textId="40EFFBE0" w:rsidR="0055696C" w:rsidRPr="003E16B2" w:rsidDel="00BE3A07" w:rsidRDefault="0055696C" w:rsidP="00BB3879">
            <w:pPr>
              <w:keepNext/>
              <w:keepLines/>
              <w:spacing w:before="200" w:after="0"/>
              <w:jc w:val="center"/>
              <w:outlineLvl w:val="2"/>
              <w:rPr>
                <w:del w:id="49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500" w:author="Sabine Specht" w:date="2016-11-08T16:12:00Z">
              <w:r w:rsidRPr="003E16B2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B4E5" w14:textId="4C7AE28F" w:rsidR="0055696C" w:rsidRPr="00F14C85" w:rsidDel="00BE3A07" w:rsidRDefault="0055696C" w:rsidP="00BB3879">
            <w:pPr>
              <w:spacing w:after="0"/>
              <w:rPr>
                <w:del w:id="50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02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8DC2" w14:textId="6F000541" w:rsidR="0055696C" w:rsidRPr="00F14C85" w:rsidDel="00BE3A07" w:rsidRDefault="0055696C" w:rsidP="00BB3879">
            <w:pPr>
              <w:spacing w:after="0"/>
              <w:rPr>
                <w:del w:id="50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04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19C7" w14:textId="34074994" w:rsidR="0055696C" w:rsidRPr="00F14C85" w:rsidDel="00BE3A07" w:rsidRDefault="0055696C" w:rsidP="00BB3879">
            <w:pPr>
              <w:spacing w:after="0"/>
              <w:rPr>
                <w:del w:id="50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06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BA03" w14:textId="5A9EF253" w:rsidR="0055696C" w:rsidRPr="00F14C85" w:rsidDel="00BE3A07" w:rsidRDefault="0055696C" w:rsidP="00BB3879">
            <w:pPr>
              <w:spacing w:after="0"/>
              <w:rPr>
                <w:del w:id="50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08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</w:tc>
      </w:tr>
      <w:tr w:rsidR="0055696C" w:rsidRPr="00162A10" w:rsidDel="00BE3A07" w14:paraId="0A7EE555" w14:textId="031AE68F" w:rsidTr="00BB3879">
        <w:trPr>
          <w:trHeight w:val="280"/>
          <w:del w:id="509" w:author="Sabine Specht" w:date="2016-11-08T16:12:00Z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BFF08" w14:textId="38F428B9" w:rsidR="0055696C" w:rsidRPr="00233C79" w:rsidDel="00BE3A07" w:rsidRDefault="0055696C" w:rsidP="00BB3879">
            <w:pPr>
              <w:spacing w:after="0"/>
              <w:rPr>
                <w:del w:id="510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511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DOX 4w</w:delText>
              </w:r>
            </w:del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ADE0" w14:textId="4D97A706" w:rsidR="0055696C" w:rsidRPr="00233C79" w:rsidDel="00BE3A07" w:rsidRDefault="0055696C" w:rsidP="00BB3879">
            <w:pPr>
              <w:spacing w:after="0"/>
              <w:rPr>
                <w:del w:id="512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513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274B" w14:textId="2A3E1E54" w:rsidR="0055696C" w:rsidRPr="00F44909" w:rsidDel="00BE3A07" w:rsidRDefault="0055696C" w:rsidP="00BB3879">
            <w:pPr>
              <w:spacing w:after="0"/>
              <w:jc w:val="right"/>
              <w:rPr>
                <w:del w:id="514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515" w:author="Sabine Specht" w:date="2016-11-08T16:12:00Z">
              <w:r w:rsidRPr="00F44909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F44909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=0.921 </w:delText>
              </w:r>
            </w:del>
          </w:p>
          <w:p w14:paraId="574A3592" w14:textId="20994D1D" w:rsidR="0055696C" w:rsidRPr="00F44909" w:rsidDel="00BE3A07" w:rsidRDefault="0055696C" w:rsidP="00BB3879">
            <w:pPr>
              <w:spacing w:after="0"/>
              <w:jc w:val="right"/>
              <w:rPr>
                <w:del w:id="516" w:author="Sabine Specht" w:date="2016-11-08T16:12:00Z"/>
                <w:rFonts w:ascii="Arial" w:eastAsia="Times New Roman" w:hAnsi="Arial" w:cs="Arial"/>
                <w:bCs/>
                <w:color w:val="FF0000"/>
                <w:sz w:val="18"/>
                <w:szCs w:val="18"/>
                <w:lang w:val="en-US"/>
              </w:rPr>
            </w:pPr>
            <w:del w:id="517" w:author="Sabine Specht" w:date="2016-11-08T16:12:00Z">
              <w:r w:rsidRPr="00F44909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OR 1.05 [0.37;3.01] 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0D43" w14:textId="128BCCB8" w:rsidR="0055696C" w:rsidRPr="00F44909" w:rsidDel="00BE3A07" w:rsidRDefault="0055696C" w:rsidP="00BB3879">
            <w:pPr>
              <w:spacing w:after="0"/>
              <w:jc w:val="right"/>
              <w:rPr>
                <w:del w:id="518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519" w:author="Sabine Specht" w:date="2016-11-08T16:12:00Z">
              <w:r w:rsidRPr="00F44909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F44909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=0.6459 </w:delText>
              </w:r>
            </w:del>
          </w:p>
          <w:p w14:paraId="7E679A67" w14:textId="6DB1479F" w:rsidR="0055696C" w:rsidRPr="00F44909" w:rsidDel="00BE3A07" w:rsidRDefault="0055696C" w:rsidP="00BB3879">
            <w:pPr>
              <w:spacing w:after="0"/>
              <w:jc w:val="right"/>
              <w:rPr>
                <w:del w:id="520" w:author="Sabine Specht" w:date="2016-11-08T16:12:00Z"/>
                <w:rFonts w:ascii="Arial" w:eastAsia="Times New Roman" w:hAnsi="Arial" w:cs="Arial"/>
                <w:bCs/>
                <w:color w:val="FF0000"/>
                <w:sz w:val="18"/>
                <w:szCs w:val="18"/>
                <w:lang w:val="en-US"/>
              </w:rPr>
            </w:pPr>
            <w:del w:id="521" w:author="Sabine Specht" w:date="2016-11-08T16:12:00Z">
              <w:r w:rsidRPr="00F44909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OR 1.36 [0.37;5.05]</w:delText>
              </w:r>
            </w:del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642A" w14:textId="66369620" w:rsidR="0055696C" w:rsidRPr="00F44909" w:rsidDel="00BE3A07" w:rsidRDefault="0055696C" w:rsidP="00BB3879">
            <w:pPr>
              <w:spacing w:after="0"/>
              <w:jc w:val="right"/>
              <w:rPr>
                <w:del w:id="522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523" w:author="Sabine Specht" w:date="2016-11-08T16:12:00Z">
              <w:r w:rsidRPr="00F44909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F44909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=0.0648 </w:delText>
              </w:r>
            </w:del>
          </w:p>
          <w:p w14:paraId="4F5E9E1C" w14:textId="079692C9" w:rsidR="0055696C" w:rsidRPr="00F44909" w:rsidDel="00BE3A07" w:rsidRDefault="0055696C" w:rsidP="00BB3879">
            <w:pPr>
              <w:spacing w:after="0"/>
              <w:jc w:val="right"/>
              <w:rPr>
                <w:del w:id="524" w:author="Sabine Specht" w:date="2016-11-08T16:12:00Z"/>
                <w:rFonts w:ascii="Arial" w:eastAsia="Times New Roman" w:hAnsi="Arial" w:cs="Arial"/>
                <w:bCs/>
                <w:color w:val="FF0000"/>
                <w:sz w:val="18"/>
                <w:szCs w:val="18"/>
                <w:lang w:val="en-US"/>
              </w:rPr>
            </w:pPr>
            <w:del w:id="525" w:author="Sabine Specht" w:date="2016-11-08T16:12:00Z">
              <w:r w:rsidRPr="00F44909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 xml:space="preserve">OR 1.94 [0.96;3.93] 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85DD" w14:textId="4A687D95" w:rsidR="0055696C" w:rsidRPr="00162A10" w:rsidDel="00BE3A07" w:rsidRDefault="0055696C" w:rsidP="00BB3879">
            <w:pPr>
              <w:spacing w:after="0"/>
              <w:jc w:val="right"/>
              <w:rPr>
                <w:del w:id="526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527" w:author="Sabine Specht" w:date="2016-11-08T16:12:00Z">
              <w:r w:rsidRPr="00162A10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162A10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=0.0303 </w:delText>
              </w:r>
            </w:del>
          </w:p>
          <w:p w14:paraId="08F06C7E" w14:textId="058CBC27" w:rsidR="0055696C" w:rsidRPr="00162A10" w:rsidDel="00BE3A07" w:rsidRDefault="0055696C" w:rsidP="00BB3879">
            <w:pPr>
              <w:spacing w:after="0"/>
              <w:jc w:val="right"/>
              <w:rPr>
                <w:del w:id="528" w:author="Sabine Specht" w:date="2016-11-08T16:12:00Z"/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del w:id="529" w:author="Sabine Specht" w:date="2016-11-08T16:12:00Z">
              <w:r w:rsidRPr="00162A10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OR 3.31 [1.12;9.78] </w:delText>
              </w:r>
            </w:del>
          </w:p>
        </w:tc>
      </w:tr>
      <w:tr w:rsidR="0055696C" w:rsidRPr="00BB0A04" w:rsidDel="00BE3A07" w14:paraId="23960AAD" w14:textId="75514C4E" w:rsidTr="00BB3879">
        <w:trPr>
          <w:trHeight w:val="280"/>
          <w:del w:id="530" w:author="Sabine Specht" w:date="2016-11-08T16:12:00Z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0B343" w14:textId="677DC92D" w:rsidR="0055696C" w:rsidRPr="00162A10" w:rsidDel="00BE3A07" w:rsidRDefault="0055696C" w:rsidP="00BB3879">
            <w:pPr>
              <w:spacing w:after="0"/>
              <w:rPr>
                <w:del w:id="53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532" w:author="Sabine Specht" w:date="2016-11-08T16:12:00Z">
              <w:r w:rsidRPr="00162A1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 + ALB 3d</w:delText>
              </w:r>
            </w:del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F2D3" w14:textId="70AD8350" w:rsidR="0055696C" w:rsidRPr="00162A10" w:rsidDel="00BE3A07" w:rsidRDefault="0055696C" w:rsidP="00BB3879">
            <w:pPr>
              <w:spacing w:after="0"/>
              <w:rPr>
                <w:del w:id="533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534" w:author="Sabine Specht" w:date="2016-11-08T16:12:00Z">
              <w:r w:rsidRPr="00162A1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4832" w14:textId="4B938820" w:rsidR="0055696C" w:rsidRPr="00162A10" w:rsidDel="00BE3A07" w:rsidRDefault="0055696C" w:rsidP="00BB3879">
            <w:pPr>
              <w:spacing w:after="0"/>
              <w:jc w:val="right"/>
              <w:rPr>
                <w:del w:id="535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5AD6" w14:textId="57EBE9F8" w:rsidR="0055696C" w:rsidRPr="00523C79" w:rsidDel="00BE3A07" w:rsidRDefault="0055696C" w:rsidP="00BB3879">
            <w:pPr>
              <w:spacing w:after="0"/>
              <w:jc w:val="right"/>
              <w:rPr>
                <w:del w:id="536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537" w:author="Sabine Specht" w:date="2016-11-08T16:12:00Z">
              <w:r w:rsidRPr="00523C79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523C79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=0.843</w:delText>
              </w:r>
            </w:del>
          </w:p>
          <w:p w14:paraId="7AFCB82D" w14:textId="7600A87B" w:rsidR="0055696C" w:rsidRPr="00162A10" w:rsidDel="00BE3A07" w:rsidRDefault="0055696C" w:rsidP="00BB3879">
            <w:pPr>
              <w:spacing w:after="0"/>
              <w:jc w:val="right"/>
              <w:rPr>
                <w:del w:id="538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  <w:del w:id="539" w:author="Sabine Specht" w:date="2016-11-08T16:12:00Z">
              <w:r w:rsidRPr="00523C79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0.87 [0.23;3.32]</w:delText>
              </w:r>
            </w:del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A10A" w14:textId="52679AA9" w:rsidR="0055696C" w:rsidRPr="006C485D" w:rsidDel="00BE3A07" w:rsidRDefault="0055696C" w:rsidP="00BB3879">
            <w:pPr>
              <w:spacing w:after="0"/>
              <w:jc w:val="right"/>
              <w:rPr>
                <w:del w:id="540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541" w:author="Sabine Specht" w:date="2016-11-08T16:12:00Z">
              <w:r w:rsidRPr="006C485D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6C485D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=</w:delText>
              </w:r>
              <w:r w:rsidRPr="006C485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0.2351 </w:delText>
              </w:r>
            </w:del>
          </w:p>
          <w:p w14:paraId="4D58DEDD" w14:textId="38D170CA" w:rsidR="0055696C" w:rsidRPr="00162A10" w:rsidDel="00BE3A07" w:rsidRDefault="0055696C" w:rsidP="00BB3879">
            <w:pPr>
              <w:spacing w:after="0"/>
              <w:jc w:val="right"/>
              <w:rPr>
                <w:del w:id="542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  <w:del w:id="543" w:author="Sabine Specht" w:date="2016-11-08T16:12:00Z">
              <w:r w:rsidRPr="006C485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OR 1.96 [0.64;5.99] 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A324" w14:textId="5BA54C5E" w:rsidR="0055696C" w:rsidRPr="00BB0A04" w:rsidDel="00BE3A07" w:rsidRDefault="0055696C" w:rsidP="00BB3879">
            <w:pPr>
              <w:spacing w:after="0"/>
              <w:jc w:val="right"/>
              <w:rPr>
                <w:del w:id="544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545" w:author="Sabine Specht" w:date="2016-11-08T16:12:00Z">
              <w:r w:rsidRPr="00BB0A04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BB0A04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 xml:space="preserve">=0.0288 </w:delText>
              </w:r>
            </w:del>
          </w:p>
          <w:p w14:paraId="47019AA2" w14:textId="292E6E7C" w:rsidR="0055696C" w:rsidRPr="00BB0A04" w:rsidDel="00BE3A07" w:rsidRDefault="0055696C" w:rsidP="00BB3879">
            <w:pPr>
              <w:spacing w:after="0"/>
              <w:jc w:val="right"/>
              <w:rPr>
                <w:del w:id="546" w:author="Sabine Specht" w:date="2016-11-08T16:12:00Z"/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del w:id="547" w:author="Sabine Specht" w:date="2016-11-08T16:12:00Z">
              <w:r w:rsidRPr="00BB0A04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OR 4.48 [1.17;17.19]</w:delText>
              </w:r>
            </w:del>
          </w:p>
        </w:tc>
      </w:tr>
      <w:tr w:rsidR="0055696C" w:rsidRPr="00BB0A04" w:rsidDel="00BE3A07" w14:paraId="67FB163B" w14:textId="5A3FDD4E" w:rsidTr="00BB3879">
        <w:trPr>
          <w:trHeight w:val="280"/>
          <w:del w:id="548" w:author="Sabine Specht" w:date="2016-11-08T16:12:00Z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44FCF" w14:textId="745DAE1D" w:rsidR="0055696C" w:rsidRPr="00BB0A04" w:rsidDel="00BE3A07" w:rsidRDefault="0055696C" w:rsidP="00BB3879">
            <w:pPr>
              <w:spacing w:after="0"/>
              <w:rPr>
                <w:del w:id="549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550" w:author="Sabine Specht" w:date="2016-11-08T16:12:00Z">
              <w:r w:rsidRPr="00BB0A04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MIN 3w</w:delText>
              </w:r>
            </w:del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A48B" w14:textId="5BB7E3EC" w:rsidR="0055696C" w:rsidRPr="00BB0A04" w:rsidDel="00BE3A07" w:rsidRDefault="0055696C" w:rsidP="00BB3879">
            <w:pPr>
              <w:spacing w:after="0"/>
              <w:rPr>
                <w:del w:id="55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552" w:author="Sabine Specht" w:date="2016-11-08T16:12:00Z">
              <w:r w:rsidRPr="00BB0A04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5B5D" w14:textId="38AFB5FE" w:rsidR="0055696C" w:rsidRPr="00BB0A04" w:rsidDel="00BE3A07" w:rsidRDefault="0055696C" w:rsidP="00BB3879">
            <w:pPr>
              <w:spacing w:after="0"/>
              <w:jc w:val="right"/>
              <w:rPr>
                <w:del w:id="553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C3B9" w14:textId="47E5A245" w:rsidR="0055696C" w:rsidRPr="00BB0A04" w:rsidDel="00BE3A07" w:rsidRDefault="0055696C" w:rsidP="00BB3879">
            <w:pPr>
              <w:spacing w:after="0"/>
              <w:jc w:val="right"/>
              <w:rPr>
                <w:del w:id="554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47E0" w14:textId="56AA66D5" w:rsidR="0055696C" w:rsidRPr="006C485D" w:rsidDel="00BE3A07" w:rsidRDefault="0055696C" w:rsidP="00BB3879">
            <w:pPr>
              <w:spacing w:after="0"/>
              <w:jc w:val="right"/>
              <w:rPr>
                <w:del w:id="555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556" w:author="Sabine Specht" w:date="2016-11-08T16:12:00Z">
              <w:r w:rsidRPr="006C485D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6C485D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=</w:delText>
              </w:r>
              <w:r w:rsidRPr="006C485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0.4866 </w:delText>
              </w:r>
            </w:del>
          </w:p>
          <w:p w14:paraId="64F35B00" w14:textId="12C8BBDB" w:rsidR="0055696C" w:rsidRPr="00BB0A04" w:rsidDel="00BE3A07" w:rsidRDefault="0055696C" w:rsidP="00BB3879">
            <w:pPr>
              <w:spacing w:after="0"/>
              <w:jc w:val="right"/>
              <w:rPr>
                <w:del w:id="557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  <w:del w:id="558" w:author="Sabine Specht" w:date="2016-11-08T16:12:00Z">
              <w:r w:rsidRPr="006C485D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OR 1.64 [0.41;6.54] 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0E27" w14:textId="448AD9BD" w:rsidR="0055696C" w:rsidRPr="00BB0A04" w:rsidDel="00BE3A07" w:rsidRDefault="0055696C" w:rsidP="00BB3879">
            <w:pPr>
              <w:spacing w:after="0"/>
              <w:jc w:val="right"/>
              <w:rPr>
                <w:del w:id="559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560" w:author="Sabine Specht" w:date="2016-11-08T16:12:00Z">
              <w:r w:rsidRPr="00BB0A04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BB0A04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=0.1203</w:delText>
              </w:r>
            </w:del>
          </w:p>
          <w:p w14:paraId="2EE6D160" w14:textId="4EB6EA1B" w:rsidR="0055696C" w:rsidRPr="00BB0A04" w:rsidDel="00BE3A07" w:rsidRDefault="0055696C" w:rsidP="00BB3879">
            <w:pPr>
              <w:spacing w:after="0"/>
              <w:jc w:val="right"/>
              <w:rPr>
                <w:del w:id="561" w:author="Sabine Specht" w:date="2016-11-08T16:12:00Z"/>
                <w:rFonts w:ascii="Arial" w:eastAsia="Times New Roman" w:hAnsi="Arial" w:cs="Arial"/>
                <w:bCs/>
                <w:color w:val="FF0000"/>
                <w:sz w:val="18"/>
                <w:szCs w:val="18"/>
                <w:lang w:val="en-US"/>
              </w:rPr>
            </w:pPr>
            <w:del w:id="562" w:author="Sabine Specht" w:date="2016-11-08T16:12:00Z">
              <w:r w:rsidRPr="00BB0A04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OR 3.38 [0.73;15.75]</w:delText>
              </w:r>
            </w:del>
          </w:p>
        </w:tc>
      </w:tr>
      <w:tr w:rsidR="0055696C" w:rsidRPr="00BB0A04" w:rsidDel="00BE3A07" w14:paraId="29780515" w14:textId="5A2749B6" w:rsidTr="00BB3879">
        <w:trPr>
          <w:trHeight w:val="280"/>
          <w:del w:id="563" w:author="Sabine Specht" w:date="2016-11-08T16:12:00Z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0C4C7" w14:textId="00EBE74D" w:rsidR="0055696C" w:rsidRPr="00BB0A04" w:rsidDel="00BE3A07" w:rsidRDefault="0055696C" w:rsidP="00BB3879">
            <w:pPr>
              <w:spacing w:after="0"/>
              <w:rPr>
                <w:del w:id="564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565" w:author="Sabine Specht" w:date="2016-11-08T16:12:00Z">
              <w:r w:rsidRPr="00BB0A04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</w:delText>
              </w:r>
            </w:del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DCFD" w14:textId="49C01E4D" w:rsidR="0055696C" w:rsidRPr="00BB0A04" w:rsidDel="00BE3A07" w:rsidRDefault="0055696C" w:rsidP="00BB3879">
            <w:pPr>
              <w:spacing w:after="0"/>
              <w:rPr>
                <w:del w:id="566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567" w:author="Sabine Specht" w:date="2016-11-08T16:12:00Z">
              <w:r w:rsidRPr="00BB0A04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8F75" w14:textId="6A574C35" w:rsidR="0055696C" w:rsidRPr="00BB0A04" w:rsidDel="00BE3A07" w:rsidRDefault="0055696C" w:rsidP="00BB3879">
            <w:pPr>
              <w:spacing w:after="0"/>
              <w:jc w:val="right"/>
              <w:rPr>
                <w:del w:id="568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422A" w14:textId="32137E19" w:rsidR="0055696C" w:rsidRPr="00BB0A04" w:rsidDel="00BE3A07" w:rsidRDefault="0055696C" w:rsidP="00BB3879">
            <w:pPr>
              <w:spacing w:after="0"/>
              <w:jc w:val="right"/>
              <w:rPr>
                <w:del w:id="569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03BF" w14:textId="30D94DB0" w:rsidR="0055696C" w:rsidRPr="00BB0A04" w:rsidDel="00BE3A07" w:rsidRDefault="0055696C" w:rsidP="00BB3879">
            <w:pPr>
              <w:spacing w:after="0"/>
              <w:jc w:val="right"/>
              <w:rPr>
                <w:del w:id="570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A2F5" w14:textId="72886792" w:rsidR="0055696C" w:rsidRPr="00B40B1B" w:rsidDel="00BE3A07" w:rsidRDefault="0055696C" w:rsidP="00BB3879">
            <w:pPr>
              <w:spacing w:after="0"/>
              <w:jc w:val="right"/>
              <w:rPr>
                <w:del w:id="571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572" w:author="Sabine Specht" w:date="2016-11-08T16:12:00Z">
              <w:r w:rsidRPr="00B40B1B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B40B1B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=0.1978</w:delText>
              </w:r>
            </w:del>
          </w:p>
          <w:p w14:paraId="51FE7269" w14:textId="1CD60916" w:rsidR="0055696C" w:rsidRPr="00BB0A04" w:rsidDel="00BE3A07" w:rsidRDefault="0055696C" w:rsidP="00BB3879">
            <w:pPr>
              <w:spacing w:after="0"/>
              <w:jc w:val="right"/>
              <w:rPr>
                <w:del w:id="573" w:author="Sabine Specht" w:date="2016-11-08T16:12:00Z"/>
                <w:rFonts w:ascii="Arial" w:eastAsia="Times New Roman" w:hAnsi="Arial" w:cs="Arial"/>
                <w:bCs/>
                <w:color w:val="FF0000"/>
                <w:sz w:val="18"/>
                <w:szCs w:val="18"/>
                <w:lang w:val="en-US"/>
              </w:rPr>
            </w:pPr>
            <w:del w:id="574" w:author="Sabine Specht" w:date="2016-11-08T16:12:00Z">
              <w:r w:rsidRPr="00B40B1B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OR 2.29 [0.65;8.12]</w:delText>
              </w:r>
            </w:del>
          </w:p>
        </w:tc>
      </w:tr>
    </w:tbl>
    <w:p w14:paraId="76514CE5" w14:textId="175FAF35" w:rsidR="00E74ED9" w:rsidRPr="006D504C" w:rsidDel="00BE3A07" w:rsidRDefault="0055696C">
      <w:pPr>
        <w:spacing w:line="240" w:lineRule="auto"/>
        <w:jc w:val="both"/>
        <w:rPr>
          <w:del w:id="575" w:author="Sabine Specht" w:date="2016-11-08T16:12:00Z"/>
          <w:rFonts w:ascii="Arial" w:hAnsi="Arial" w:cs="Arial"/>
          <w:sz w:val="18"/>
          <w:szCs w:val="18"/>
          <w:lang w:val="en-US"/>
        </w:rPr>
        <w:pPrChange w:id="576" w:author="Sabine Specht" w:date="2016-11-05T14:51:00Z">
          <w:pPr>
            <w:jc w:val="both"/>
          </w:pPr>
        </w:pPrChange>
      </w:pPr>
      <w:del w:id="577" w:author="Sabine Specht" w:date="2016-11-08T16:12:00Z">
        <w:r w:rsidRPr="006D504C" w:rsidDel="00BE3A07">
          <w:rPr>
            <w:rFonts w:ascii="Arial" w:hAnsi="Arial" w:cs="Arial"/>
            <w:color w:val="000000" w:themeColor="text1"/>
            <w:sz w:val="18"/>
            <w:szCs w:val="18"/>
            <w:vertAlign w:val="superscript"/>
            <w:lang w:val="en-US"/>
          </w:rPr>
          <w:delText xml:space="preserve">a </w:delText>
        </w:r>
        <w:r w:rsidRPr="006D504C" w:rsidDel="00BE3A07">
          <w:rPr>
            <w:rFonts w:ascii="Arial" w:hAnsi="Arial" w:cs="Arial"/>
            <w:color w:val="000000" w:themeColor="text1"/>
            <w:sz w:val="18"/>
            <w:szCs w:val="18"/>
            <w:lang w:val="en-US"/>
          </w:rPr>
          <w:delText>alternating logistic regression</w:delText>
        </w:r>
        <w:r w:rsidDel="00BE3A07">
          <w:rPr>
            <w:rFonts w:ascii="Arial" w:hAnsi="Arial" w:cs="Arial"/>
            <w:color w:val="000000" w:themeColor="text1"/>
            <w:sz w:val="18"/>
            <w:szCs w:val="18"/>
            <w:lang w:val="en-US"/>
          </w:rPr>
          <w:delText>, compar</w:delText>
        </w:r>
        <w:r w:rsidRPr="006D504C" w:rsidDel="00BE3A07">
          <w:rPr>
            <w:rFonts w:ascii="Arial" w:hAnsi="Arial" w:cs="Arial"/>
            <w:color w:val="000000" w:themeColor="text1"/>
            <w:sz w:val="18"/>
            <w:szCs w:val="18"/>
            <w:lang w:val="en-US"/>
          </w:rPr>
          <w:delText xml:space="preserve">ison of normal vs. </w:delText>
        </w:r>
        <w:r w:rsidDel="00BE3A07">
          <w:rPr>
            <w:rFonts w:ascii="Arial" w:hAnsi="Arial" w:cs="Arial"/>
            <w:color w:val="000000" w:themeColor="text1"/>
            <w:sz w:val="18"/>
            <w:szCs w:val="18"/>
            <w:lang w:val="en-US"/>
          </w:rPr>
          <w:delText>degenerated embryogenesis</w:delText>
        </w:r>
      </w:del>
    </w:p>
    <w:p w14:paraId="53B54E0E" w14:textId="1472EEA8" w:rsidR="00572307" w:rsidDel="00BE3A07" w:rsidRDefault="00572307">
      <w:pPr>
        <w:rPr>
          <w:del w:id="578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579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br w:type="page"/>
        </w:r>
      </w:del>
    </w:p>
    <w:p w14:paraId="631BA153" w14:textId="0AD23D5F" w:rsidR="008A0584" w:rsidRPr="00421D9E" w:rsidDel="00BE3A07" w:rsidRDefault="008A0584" w:rsidP="008A0584">
      <w:pPr>
        <w:spacing w:after="0"/>
        <w:rPr>
          <w:del w:id="580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vertAlign w:val="superscript"/>
          <w:lang w:val="en-GB" w:eastAsia="en-GB"/>
        </w:rPr>
      </w:pPr>
      <w:del w:id="581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4a: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 xml:space="preserve">ITT analysis – Effect of the study drugs on presence of </w:delText>
        </w:r>
        <w:r w:rsidRPr="00393049" w:rsidDel="00BE3A07">
          <w:rPr>
            <w:rFonts w:ascii="Arial" w:eastAsia="Times New Roman" w:hAnsi="Arial" w:cs="Arial"/>
            <w:b/>
            <w:i/>
            <w:color w:val="000000"/>
            <w:sz w:val="18"/>
            <w:szCs w:val="18"/>
            <w:lang w:val="en-GB" w:eastAsia="en-GB"/>
          </w:rPr>
          <w:delText>Wolbachia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 in nodule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sections: PCR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vertAlign w:val="superscript"/>
            <w:lang w:val="en-GB" w:eastAsia="en-GB"/>
          </w:rPr>
          <w:delText>a</w:delText>
        </w:r>
      </w:del>
    </w:p>
    <w:tbl>
      <w:tblPr>
        <w:tblW w:w="10093" w:type="dxa"/>
        <w:tblInd w:w="-1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"/>
        <w:gridCol w:w="1899"/>
        <w:gridCol w:w="1292"/>
        <w:gridCol w:w="1391"/>
        <w:gridCol w:w="1492"/>
        <w:gridCol w:w="1792"/>
        <w:gridCol w:w="1276"/>
      </w:tblGrid>
      <w:tr w:rsidR="008A0584" w:rsidRPr="006D4740" w:rsidDel="00BE3A07" w14:paraId="5B0BC31A" w14:textId="62E8B12D" w:rsidTr="007C116A">
        <w:trPr>
          <w:trHeight w:val="300"/>
          <w:del w:id="582" w:author="Sabine Specht" w:date="2016-11-08T16:12:00Z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8D288" w14:textId="2E569F26" w:rsidR="008A0584" w:rsidRPr="006D4740" w:rsidDel="00BE3A07" w:rsidRDefault="008A0584" w:rsidP="007C116A">
            <w:pPr>
              <w:spacing w:after="0"/>
              <w:rPr>
                <w:del w:id="58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584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17C08" w14:textId="2800E095" w:rsidR="008A0584" w:rsidRPr="006D4740" w:rsidDel="00BE3A07" w:rsidRDefault="008A0584" w:rsidP="007C116A">
            <w:pPr>
              <w:spacing w:after="0"/>
              <w:rPr>
                <w:del w:id="58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586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00378" w14:textId="58B52E72" w:rsidR="008A0584" w:rsidRPr="006D4740" w:rsidDel="00BE3A07" w:rsidRDefault="008A0584" w:rsidP="007C116A">
            <w:pPr>
              <w:spacing w:after="0"/>
              <w:jc w:val="center"/>
              <w:rPr>
                <w:del w:id="58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88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4w</w:delText>
              </w:r>
            </w:del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1CDCA" w14:textId="21120703" w:rsidR="008A0584" w:rsidDel="00BE3A07" w:rsidRDefault="008A0584" w:rsidP="007C116A">
            <w:pPr>
              <w:spacing w:after="0"/>
              <w:jc w:val="center"/>
              <w:rPr>
                <w:del w:id="58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90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DOX 3w + </w:delText>
              </w:r>
            </w:del>
          </w:p>
          <w:p w14:paraId="711084E4" w14:textId="652CF353" w:rsidR="008A0584" w:rsidRPr="006D4740" w:rsidDel="00BE3A07" w:rsidRDefault="008A0584" w:rsidP="007C116A">
            <w:pPr>
              <w:spacing w:after="0"/>
              <w:jc w:val="center"/>
              <w:rPr>
                <w:del w:id="59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92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70140" w14:textId="2340170C" w:rsidR="008A0584" w:rsidRPr="006D4740" w:rsidDel="00BE3A07" w:rsidRDefault="008A0584" w:rsidP="007C116A">
            <w:pPr>
              <w:spacing w:after="0"/>
              <w:jc w:val="center"/>
              <w:rPr>
                <w:del w:id="59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94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7AB05" w14:textId="414CAABD" w:rsidR="008A0584" w:rsidRPr="006D4740" w:rsidDel="00BE3A07" w:rsidRDefault="008A0584" w:rsidP="007C116A">
            <w:pPr>
              <w:spacing w:after="0"/>
              <w:jc w:val="center"/>
              <w:rPr>
                <w:del w:id="59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96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D68D" w14:textId="47AA14B1" w:rsidR="008A0584" w:rsidRPr="006D4740" w:rsidDel="00BE3A07" w:rsidRDefault="008A0584" w:rsidP="007C116A">
            <w:pPr>
              <w:spacing w:after="0"/>
              <w:jc w:val="center"/>
              <w:rPr>
                <w:del w:id="59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598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</w:tc>
      </w:tr>
      <w:tr w:rsidR="008A0584" w:rsidRPr="006D4740" w:rsidDel="00BE3A07" w14:paraId="66CF9D51" w14:textId="042B236B" w:rsidTr="007C116A">
        <w:trPr>
          <w:trHeight w:val="300"/>
          <w:del w:id="599" w:author="Sabine Specht" w:date="2016-11-08T16:12:00Z"/>
        </w:trPr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D489B3A" w14:textId="5E63FA1D" w:rsidR="008A0584" w:rsidRPr="006D4740" w:rsidDel="00BE3A07" w:rsidRDefault="008A0584" w:rsidP="007C116A">
            <w:pPr>
              <w:spacing w:after="0"/>
              <w:rPr>
                <w:del w:id="60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0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FtsZ</w:delText>
              </w:r>
            </w:del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F7A9" w14:textId="721F2E4A" w:rsidR="008A0584" w:rsidRPr="006D4740" w:rsidDel="00BE3A07" w:rsidRDefault="008A0584" w:rsidP="007C116A">
            <w:pPr>
              <w:spacing w:after="0"/>
              <w:rPr>
                <w:del w:id="60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0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BDFA" w14:textId="78B6EAA2" w:rsidR="008A0584" w:rsidRPr="006D4740" w:rsidDel="00BE3A07" w:rsidRDefault="008A0584" w:rsidP="007C116A">
            <w:pPr>
              <w:spacing w:after="0"/>
              <w:jc w:val="right"/>
              <w:rPr>
                <w:del w:id="60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0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56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E068" w14:textId="68809009" w:rsidR="008A0584" w:rsidRPr="006D4740" w:rsidDel="00BE3A07" w:rsidRDefault="008A0584" w:rsidP="007C116A">
            <w:pPr>
              <w:spacing w:after="0"/>
              <w:jc w:val="right"/>
              <w:rPr>
                <w:del w:id="60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0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E5A7" w14:textId="74B01C73" w:rsidR="008A0584" w:rsidRPr="006D4740" w:rsidDel="00BE3A07" w:rsidRDefault="008A0584" w:rsidP="007C116A">
            <w:pPr>
              <w:spacing w:after="0"/>
              <w:jc w:val="right"/>
              <w:rPr>
                <w:del w:id="60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0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44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F26A" w14:textId="1D675046" w:rsidR="008A0584" w:rsidRPr="006D4740" w:rsidDel="00BE3A07" w:rsidRDefault="008A0584" w:rsidP="007C116A">
            <w:pPr>
              <w:spacing w:after="0"/>
              <w:jc w:val="right"/>
              <w:rPr>
                <w:del w:id="61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1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8F91" w14:textId="7256BA04" w:rsidR="008A0584" w:rsidRPr="006D4740" w:rsidDel="00BE3A07" w:rsidRDefault="008A0584" w:rsidP="007C116A">
            <w:pPr>
              <w:spacing w:after="0"/>
              <w:jc w:val="right"/>
              <w:rPr>
                <w:del w:id="61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1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43</w:delText>
              </w:r>
            </w:del>
          </w:p>
        </w:tc>
      </w:tr>
      <w:tr w:rsidR="008A0584" w:rsidRPr="006D4740" w:rsidDel="00BE3A07" w14:paraId="7B63959B" w14:textId="569A04D1" w:rsidTr="007C116A">
        <w:trPr>
          <w:trHeight w:val="300"/>
          <w:del w:id="614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5D31EFE" w14:textId="05FA6C02" w:rsidR="008A0584" w:rsidRPr="006D4740" w:rsidDel="00BE3A07" w:rsidRDefault="008A0584" w:rsidP="007C116A">
            <w:pPr>
              <w:spacing w:after="0"/>
              <w:rPr>
                <w:del w:id="61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C5B2" w14:textId="04144979" w:rsidR="008A0584" w:rsidRPr="006D4740" w:rsidDel="00BE3A07" w:rsidRDefault="008A0584" w:rsidP="007C116A">
            <w:pPr>
              <w:spacing w:after="0"/>
              <w:rPr>
                <w:del w:id="61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1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Median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2C30" w14:textId="2C45B712" w:rsidR="008A0584" w:rsidRPr="006D4740" w:rsidDel="00BE3A07" w:rsidRDefault="008A0584" w:rsidP="007C116A">
            <w:pPr>
              <w:spacing w:after="0"/>
              <w:jc w:val="right"/>
              <w:rPr>
                <w:del w:id="61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19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518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DDD8" w14:textId="7D985D00" w:rsidR="008A0584" w:rsidRPr="006D4740" w:rsidDel="00BE3A07" w:rsidRDefault="008A0584" w:rsidP="007C116A">
            <w:pPr>
              <w:spacing w:after="0"/>
              <w:jc w:val="right"/>
              <w:rPr>
                <w:del w:id="62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2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835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67FB" w14:textId="57A7B231" w:rsidR="008A0584" w:rsidRPr="006D4740" w:rsidDel="00BE3A07" w:rsidRDefault="008A0584" w:rsidP="007C116A">
            <w:pPr>
              <w:spacing w:after="0"/>
              <w:jc w:val="right"/>
              <w:rPr>
                <w:del w:id="62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2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3450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F115" w14:textId="04C11F20" w:rsidR="008A0584" w:rsidRPr="006D4740" w:rsidDel="00BE3A07" w:rsidRDefault="008A0584" w:rsidP="007C116A">
            <w:pPr>
              <w:spacing w:after="0"/>
              <w:jc w:val="right"/>
              <w:rPr>
                <w:del w:id="62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2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325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97DC" w14:textId="7B7F1D75" w:rsidR="008A0584" w:rsidRPr="006D4740" w:rsidDel="00BE3A07" w:rsidRDefault="008A0584" w:rsidP="007C116A">
            <w:pPr>
              <w:spacing w:after="0"/>
              <w:jc w:val="right"/>
              <w:rPr>
                <w:del w:id="62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2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8460</w:delText>
              </w:r>
            </w:del>
          </w:p>
        </w:tc>
      </w:tr>
      <w:tr w:rsidR="008A0584" w:rsidRPr="006D4740" w:rsidDel="00BE3A07" w14:paraId="613D53AF" w14:textId="426075B0" w:rsidTr="007C116A">
        <w:trPr>
          <w:trHeight w:val="300"/>
          <w:del w:id="628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66F4E79" w14:textId="6DB7B4BE" w:rsidR="008A0584" w:rsidRPr="006D4740" w:rsidDel="00BE3A07" w:rsidRDefault="008A0584" w:rsidP="007C116A">
            <w:pPr>
              <w:spacing w:after="0"/>
              <w:rPr>
                <w:del w:id="62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58D6" w14:textId="3034834D" w:rsidR="008A0584" w:rsidRPr="006D4740" w:rsidDel="00BE3A07" w:rsidRDefault="008A0584" w:rsidP="007C116A">
            <w:pPr>
              <w:spacing w:after="0"/>
              <w:rPr>
                <w:del w:id="63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3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95% CI (Median)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04A0" w14:textId="6B7DFCD0" w:rsidR="008A0584" w:rsidRPr="006D4740" w:rsidDel="00BE3A07" w:rsidRDefault="008A0584" w:rsidP="007C116A">
            <w:pPr>
              <w:spacing w:after="0"/>
              <w:jc w:val="right"/>
              <w:rPr>
                <w:del w:id="63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3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148;1194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43C5" w14:textId="7158BC5F" w:rsidR="008A0584" w:rsidRPr="006D4740" w:rsidDel="00BE3A07" w:rsidRDefault="008A0584" w:rsidP="007C116A">
            <w:pPr>
              <w:spacing w:after="0"/>
              <w:jc w:val="right"/>
              <w:rPr>
                <w:del w:id="63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3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416;2960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A7A5" w14:textId="403C768B" w:rsidR="008A0584" w:rsidRPr="006D4740" w:rsidDel="00BE3A07" w:rsidRDefault="008A0584" w:rsidP="007C116A">
            <w:pPr>
              <w:spacing w:after="0"/>
              <w:jc w:val="right"/>
              <w:rPr>
                <w:del w:id="63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3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580;5670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3EEE" w14:textId="0F6DB733" w:rsidR="008A0584" w:rsidRPr="006D4740" w:rsidDel="00BE3A07" w:rsidRDefault="008A0584" w:rsidP="007C116A">
            <w:pPr>
              <w:spacing w:after="0"/>
              <w:jc w:val="right"/>
              <w:rPr>
                <w:del w:id="63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3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1600;7570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1013" w14:textId="1B846D43" w:rsidR="008A0584" w:rsidRPr="006D4740" w:rsidDel="00BE3A07" w:rsidRDefault="008A0584" w:rsidP="007C116A">
            <w:pPr>
              <w:spacing w:after="0"/>
              <w:jc w:val="right"/>
              <w:rPr>
                <w:del w:id="64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4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4885;13600</w:delText>
              </w:r>
            </w:del>
          </w:p>
        </w:tc>
      </w:tr>
      <w:tr w:rsidR="008A0584" w:rsidRPr="006D4740" w:rsidDel="00BE3A07" w14:paraId="2E3494E2" w14:textId="44A58EEB" w:rsidTr="007C116A">
        <w:trPr>
          <w:trHeight w:val="300"/>
          <w:del w:id="642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8C055EA" w14:textId="098FAC52" w:rsidR="008A0584" w:rsidRPr="006D4740" w:rsidDel="00BE3A07" w:rsidRDefault="008A0584" w:rsidP="007C116A">
            <w:pPr>
              <w:spacing w:after="0"/>
              <w:rPr>
                <w:del w:id="64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B6B7" w14:textId="29BF924B" w:rsidR="008A0584" w:rsidRPr="006D4740" w:rsidDel="00BE3A07" w:rsidRDefault="008A0584" w:rsidP="007C116A">
            <w:pPr>
              <w:spacing w:after="0"/>
              <w:rPr>
                <w:del w:id="64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4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Percentiles 25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 75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79F9" w14:textId="5053B146" w:rsidR="008A0584" w:rsidRPr="006D4740" w:rsidDel="00BE3A07" w:rsidRDefault="008A0584" w:rsidP="007C116A">
            <w:pPr>
              <w:spacing w:after="0"/>
              <w:jc w:val="right"/>
              <w:rPr>
                <w:del w:id="64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4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9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;2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408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2A17" w14:textId="3C38FB1B" w:rsidR="008A0584" w:rsidRPr="006D4740" w:rsidDel="00BE3A07" w:rsidRDefault="008A0584" w:rsidP="007C116A">
            <w:pPr>
              <w:spacing w:after="0"/>
              <w:jc w:val="right"/>
              <w:rPr>
                <w:del w:id="64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4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37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;5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7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65A9" w14:textId="27B35135" w:rsidR="008A0584" w:rsidRPr="006D4740" w:rsidDel="00BE3A07" w:rsidRDefault="008A0584" w:rsidP="007C116A">
            <w:pPr>
              <w:spacing w:after="0"/>
              <w:jc w:val="right"/>
              <w:rPr>
                <w:del w:id="65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5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8050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CBCE" w14:textId="4FBA4D7D" w:rsidR="008A0584" w:rsidRPr="006D4740" w:rsidDel="00BE3A07" w:rsidRDefault="008A0584" w:rsidP="007C116A">
            <w:pPr>
              <w:spacing w:after="0"/>
              <w:jc w:val="right"/>
              <w:rPr>
                <w:del w:id="65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53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476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;1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2700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5548" w14:textId="3D8C2649" w:rsidR="008A0584" w:rsidRPr="006D4740" w:rsidDel="00BE3A07" w:rsidRDefault="008A0584" w:rsidP="007C116A">
            <w:pPr>
              <w:spacing w:after="0"/>
              <w:jc w:val="right"/>
              <w:rPr>
                <w:del w:id="65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5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2840;30100</w:delText>
              </w:r>
            </w:del>
          </w:p>
        </w:tc>
      </w:tr>
      <w:tr w:rsidR="008A0584" w:rsidRPr="006D4740" w:rsidDel="00BE3A07" w14:paraId="0556D816" w14:textId="6CC24102" w:rsidTr="007C116A">
        <w:trPr>
          <w:trHeight w:val="300"/>
          <w:del w:id="656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24060F8" w14:textId="1E68A364" w:rsidR="008A0584" w:rsidRPr="006D4740" w:rsidDel="00BE3A07" w:rsidRDefault="008A0584" w:rsidP="007C116A">
            <w:pPr>
              <w:spacing w:after="0"/>
              <w:rPr>
                <w:del w:id="65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4CCC7" w14:textId="50B59BD9" w:rsidR="008A0584" w:rsidRPr="006D4740" w:rsidDel="00BE3A07" w:rsidRDefault="008A0584" w:rsidP="007C116A">
            <w:pPr>
              <w:spacing w:after="0"/>
              <w:rPr>
                <w:del w:id="65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5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- Max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0E176" w14:textId="4EC0A3F7" w:rsidR="008A0584" w:rsidRPr="006D4740" w:rsidDel="00BE3A07" w:rsidRDefault="008A0584" w:rsidP="007C116A">
            <w:pPr>
              <w:spacing w:after="0"/>
              <w:jc w:val="right"/>
              <w:rPr>
                <w:del w:id="66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6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0.06 - 56600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62664" w14:textId="0DD2F4A5" w:rsidR="008A0584" w:rsidRPr="006D4740" w:rsidDel="00BE3A07" w:rsidRDefault="008A0584" w:rsidP="007C116A">
            <w:pPr>
              <w:spacing w:after="0"/>
              <w:jc w:val="right"/>
              <w:rPr>
                <w:del w:id="66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6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0.21 - 195000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B787C" w14:textId="2C35B5B3" w:rsidR="008A0584" w:rsidRPr="006D4740" w:rsidDel="00BE3A07" w:rsidRDefault="008A0584" w:rsidP="007C116A">
            <w:pPr>
              <w:spacing w:after="0"/>
              <w:jc w:val="right"/>
              <w:rPr>
                <w:del w:id="66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6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0.03 - 99000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A0E30" w14:textId="3F1D66AC" w:rsidR="008A0584" w:rsidRPr="006D4740" w:rsidDel="00BE3A07" w:rsidRDefault="008A0584" w:rsidP="007C116A">
            <w:pPr>
              <w:spacing w:after="0"/>
              <w:jc w:val="right"/>
              <w:rPr>
                <w:del w:id="66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6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0 - 131000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3090" w14:textId="1010BA28" w:rsidR="008A0584" w:rsidRPr="006D4740" w:rsidDel="00BE3A07" w:rsidRDefault="008A0584" w:rsidP="007C116A">
            <w:pPr>
              <w:spacing w:after="0"/>
              <w:jc w:val="right"/>
              <w:rPr>
                <w:del w:id="66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6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0.27 - 130000</w:delText>
              </w:r>
            </w:del>
          </w:p>
        </w:tc>
      </w:tr>
      <w:tr w:rsidR="008A0584" w:rsidRPr="006D4740" w:rsidDel="00BE3A07" w14:paraId="5447AD54" w14:textId="0BC816B4" w:rsidTr="007C116A">
        <w:trPr>
          <w:trHeight w:val="300"/>
          <w:del w:id="670" w:author="Sabine Specht" w:date="2016-11-08T16:12:00Z"/>
        </w:trPr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FAC7A50" w14:textId="330EE0F8" w:rsidR="008A0584" w:rsidRPr="006D4740" w:rsidDel="00BE3A07" w:rsidRDefault="008A0584" w:rsidP="007C116A">
            <w:pPr>
              <w:spacing w:after="0"/>
              <w:rPr>
                <w:del w:id="67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72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Actin</w:delText>
              </w:r>
            </w:del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435A" w14:textId="18F8AF3A" w:rsidR="008A0584" w:rsidRPr="006D4740" w:rsidDel="00BE3A07" w:rsidRDefault="008A0584" w:rsidP="007C116A">
            <w:pPr>
              <w:spacing w:after="0"/>
              <w:rPr>
                <w:del w:id="67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74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A9F0" w14:textId="64674534" w:rsidR="008A0584" w:rsidRPr="006D4740" w:rsidDel="00BE3A07" w:rsidRDefault="008A0584" w:rsidP="007C116A">
            <w:pPr>
              <w:spacing w:after="0"/>
              <w:jc w:val="right"/>
              <w:rPr>
                <w:del w:id="67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76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56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38A6" w14:textId="105714FD" w:rsidR="008A0584" w:rsidRPr="006D4740" w:rsidDel="00BE3A07" w:rsidRDefault="008A0584" w:rsidP="007C116A">
            <w:pPr>
              <w:spacing w:after="0"/>
              <w:jc w:val="right"/>
              <w:rPr>
                <w:del w:id="67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78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17B1" w14:textId="09D2A5EF" w:rsidR="008A0584" w:rsidRPr="006D4740" w:rsidDel="00BE3A07" w:rsidRDefault="008A0584" w:rsidP="007C116A">
            <w:pPr>
              <w:spacing w:after="0"/>
              <w:jc w:val="right"/>
              <w:rPr>
                <w:del w:id="67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80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44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9D8B" w14:textId="40DEBBFB" w:rsidR="008A0584" w:rsidRPr="006D4740" w:rsidDel="00BE3A07" w:rsidRDefault="008A0584" w:rsidP="007C116A">
            <w:pPr>
              <w:spacing w:after="0"/>
              <w:jc w:val="right"/>
              <w:rPr>
                <w:del w:id="68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82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B8D6" w14:textId="6021CD26" w:rsidR="008A0584" w:rsidRPr="006D4740" w:rsidDel="00BE3A07" w:rsidRDefault="008A0584" w:rsidP="007C116A">
            <w:pPr>
              <w:spacing w:after="0"/>
              <w:jc w:val="right"/>
              <w:rPr>
                <w:del w:id="68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84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43</w:delText>
              </w:r>
            </w:del>
          </w:p>
        </w:tc>
      </w:tr>
      <w:tr w:rsidR="008A0584" w:rsidRPr="006D4740" w:rsidDel="00BE3A07" w14:paraId="4238E32D" w14:textId="378B34EC" w:rsidTr="007C116A">
        <w:trPr>
          <w:trHeight w:val="300"/>
          <w:del w:id="685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D14336" w14:textId="161BC073" w:rsidR="008A0584" w:rsidRPr="006D4740" w:rsidDel="00BE3A07" w:rsidRDefault="008A0584" w:rsidP="007C116A">
            <w:pPr>
              <w:spacing w:after="0"/>
              <w:rPr>
                <w:del w:id="68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4455" w14:textId="7F8CBBB0" w:rsidR="008A0584" w:rsidRPr="006D4740" w:rsidDel="00BE3A07" w:rsidRDefault="008A0584" w:rsidP="007C116A">
            <w:pPr>
              <w:spacing w:after="0"/>
              <w:rPr>
                <w:del w:id="68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88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Median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6949" w14:textId="5E5C6A36" w:rsidR="008A0584" w:rsidRPr="006D4740" w:rsidDel="00BE3A07" w:rsidRDefault="008A0584" w:rsidP="007C116A">
            <w:pPr>
              <w:spacing w:after="0"/>
              <w:jc w:val="right"/>
              <w:rPr>
                <w:del w:id="68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90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1205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11C0" w14:textId="74094468" w:rsidR="008A0584" w:rsidRPr="006D4740" w:rsidDel="00BE3A07" w:rsidRDefault="008A0584" w:rsidP="007C116A">
            <w:pPr>
              <w:spacing w:after="0"/>
              <w:jc w:val="right"/>
              <w:rPr>
                <w:del w:id="69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92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2005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D2BB" w14:textId="5F4D0FD1" w:rsidR="008A0584" w:rsidRPr="006D4740" w:rsidDel="00BE3A07" w:rsidRDefault="008A0584" w:rsidP="007C116A">
            <w:pPr>
              <w:spacing w:after="0"/>
              <w:jc w:val="right"/>
              <w:rPr>
                <w:del w:id="69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94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864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43EC" w14:textId="401A9ACF" w:rsidR="008A0584" w:rsidRPr="006D4740" w:rsidDel="00BE3A07" w:rsidRDefault="008A0584" w:rsidP="007C116A">
            <w:pPr>
              <w:spacing w:after="0"/>
              <w:jc w:val="right"/>
              <w:rPr>
                <w:del w:id="69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96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270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9577" w14:textId="5D9BA80F" w:rsidR="008A0584" w:rsidRPr="006D4740" w:rsidDel="00BE3A07" w:rsidRDefault="008A0584" w:rsidP="007C116A">
            <w:pPr>
              <w:spacing w:after="0"/>
              <w:jc w:val="right"/>
              <w:rPr>
                <w:del w:id="69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98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1250</w:delText>
              </w:r>
            </w:del>
          </w:p>
        </w:tc>
      </w:tr>
      <w:tr w:rsidR="008A0584" w:rsidRPr="006D4740" w:rsidDel="00BE3A07" w14:paraId="170E7B0C" w14:textId="2FF41533" w:rsidTr="007C116A">
        <w:trPr>
          <w:trHeight w:val="300"/>
          <w:del w:id="699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701363" w14:textId="727A03AB" w:rsidR="008A0584" w:rsidRPr="006D4740" w:rsidDel="00BE3A07" w:rsidRDefault="008A0584" w:rsidP="007C116A">
            <w:pPr>
              <w:spacing w:after="0"/>
              <w:rPr>
                <w:del w:id="70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6EDE" w14:textId="65FEC73E" w:rsidR="008A0584" w:rsidRPr="006D4740" w:rsidDel="00BE3A07" w:rsidRDefault="008A0584" w:rsidP="007C116A">
            <w:pPr>
              <w:spacing w:after="0"/>
              <w:rPr>
                <w:del w:id="70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02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95% CI (Median)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1371" w14:textId="66D701E3" w:rsidR="008A0584" w:rsidRPr="006D4740" w:rsidDel="00BE3A07" w:rsidRDefault="008A0584" w:rsidP="007C116A">
            <w:pPr>
              <w:spacing w:after="0"/>
              <w:jc w:val="right"/>
              <w:rPr>
                <w:del w:id="70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04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935;2625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92E4" w14:textId="2F4E6F92" w:rsidR="008A0584" w:rsidRPr="006D4740" w:rsidDel="00BE3A07" w:rsidRDefault="008A0584" w:rsidP="007C116A">
            <w:pPr>
              <w:spacing w:after="0"/>
              <w:jc w:val="right"/>
              <w:rPr>
                <w:del w:id="70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06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901;2970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218E" w14:textId="79D3DAB8" w:rsidR="008A0584" w:rsidRPr="006D4740" w:rsidDel="00BE3A07" w:rsidRDefault="008A0584" w:rsidP="007C116A">
            <w:pPr>
              <w:spacing w:after="0"/>
              <w:jc w:val="right"/>
              <w:rPr>
                <w:del w:id="70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08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448;2340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F596" w14:textId="34FA22B1" w:rsidR="008A0584" w:rsidRPr="006D4740" w:rsidDel="00BE3A07" w:rsidRDefault="008A0584" w:rsidP="007C116A">
            <w:pPr>
              <w:spacing w:after="0"/>
              <w:jc w:val="right"/>
              <w:rPr>
                <w:del w:id="70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10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413;3030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73C0" w14:textId="714CF230" w:rsidR="008A0584" w:rsidRPr="006D4740" w:rsidDel="00BE3A07" w:rsidRDefault="008A0584" w:rsidP="007C116A">
            <w:pPr>
              <w:spacing w:after="0"/>
              <w:jc w:val="right"/>
              <w:rPr>
                <w:del w:id="71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12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565;2120</w:delText>
              </w:r>
            </w:del>
          </w:p>
        </w:tc>
      </w:tr>
      <w:tr w:rsidR="008A0584" w:rsidRPr="006D4740" w:rsidDel="00BE3A07" w14:paraId="0338C034" w14:textId="722F1E28" w:rsidTr="007C116A">
        <w:trPr>
          <w:trHeight w:val="300"/>
          <w:del w:id="713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1933D39" w14:textId="41DDFF72" w:rsidR="008A0584" w:rsidRPr="006D4740" w:rsidDel="00BE3A07" w:rsidRDefault="008A0584" w:rsidP="007C116A">
            <w:pPr>
              <w:spacing w:after="0"/>
              <w:rPr>
                <w:del w:id="71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8096" w14:textId="1B071AED" w:rsidR="008A0584" w:rsidRPr="006D4740" w:rsidDel="00BE3A07" w:rsidRDefault="008A0584" w:rsidP="007C116A">
            <w:pPr>
              <w:spacing w:after="0"/>
              <w:rPr>
                <w:del w:id="71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16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Percentiles 25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 75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BBE8" w14:textId="1904E267" w:rsidR="008A0584" w:rsidRPr="006D4740" w:rsidDel="00BE3A07" w:rsidRDefault="008A0584" w:rsidP="007C116A">
            <w:pPr>
              <w:spacing w:after="0"/>
              <w:jc w:val="right"/>
              <w:rPr>
                <w:del w:id="71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1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548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;32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7CB7" w14:textId="4C102482" w:rsidR="008A0584" w:rsidRPr="006D4740" w:rsidDel="00BE3A07" w:rsidRDefault="008A0584" w:rsidP="007C116A">
            <w:pPr>
              <w:spacing w:after="0"/>
              <w:jc w:val="right"/>
              <w:rPr>
                <w:del w:id="71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20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63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;5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86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2C42" w14:textId="39D1A709" w:rsidR="008A0584" w:rsidRPr="006D4740" w:rsidDel="00BE3A07" w:rsidRDefault="008A0584" w:rsidP="007C116A">
            <w:pPr>
              <w:spacing w:after="0"/>
              <w:jc w:val="right"/>
              <w:rPr>
                <w:del w:id="72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22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33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;5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325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A72A" w14:textId="3A5F79E1" w:rsidR="008A0584" w:rsidRPr="006D4740" w:rsidDel="00BE3A07" w:rsidRDefault="008A0584" w:rsidP="007C116A">
            <w:pPr>
              <w:spacing w:after="0"/>
              <w:jc w:val="right"/>
              <w:rPr>
                <w:del w:id="72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24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26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;6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020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98CD" w14:textId="7BBF3A5E" w:rsidR="008A0584" w:rsidRPr="006D4740" w:rsidDel="00BE3A07" w:rsidRDefault="008A0584" w:rsidP="007C116A">
            <w:pPr>
              <w:spacing w:after="0"/>
              <w:jc w:val="right"/>
              <w:rPr>
                <w:del w:id="72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26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262;3380</w:delText>
              </w:r>
            </w:del>
          </w:p>
        </w:tc>
      </w:tr>
      <w:tr w:rsidR="008A0584" w:rsidRPr="006D4740" w:rsidDel="00BE3A07" w14:paraId="3B48E78B" w14:textId="1949371F" w:rsidTr="007C116A">
        <w:trPr>
          <w:trHeight w:val="300"/>
          <w:del w:id="727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322DA9" w14:textId="14A4E809" w:rsidR="008A0584" w:rsidRPr="006D4740" w:rsidDel="00BE3A07" w:rsidRDefault="008A0584" w:rsidP="007C116A">
            <w:pPr>
              <w:spacing w:after="0"/>
              <w:rPr>
                <w:del w:id="72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E6AAA" w14:textId="108C038C" w:rsidR="008A0584" w:rsidRPr="006D4740" w:rsidDel="00BE3A07" w:rsidRDefault="008A0584" w:rsidP="007C116A">
            <w:pPr>
              <w:spacing w:after="0"/>
              <w:rPr>
                <w:del w:id="72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30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- Max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EC410" w14:textId="0F6C04A0" w:rsidR="008A0584" w:rsidRPr="006D4740" w:rsidDel="00BE3A07" w:rsidRDefault="008A0584" w:rsidP="007C116A">
            <w:pPr>
              <w:spacing w:after="0"/>
              <w:jc w:val="right"/>
              <w:rPr>
                <w:del w:id="73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32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4.30 - 27900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47E85" w14:textId="3F69684F" w:rsidR="008A0584" w:rsidRPr="006D4740" w:rsidDel="00BE3A07" w:rsidRDefault="008A0584" w:rsidP="007C116A">
            <w:pPr>
              <w:spacing w:after="0"/>
              <w:jc w:val="right"/>
              <w:rPr>
                <w:del w:id="73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34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11.70 - 48600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66C96" w14:textId="4F206AB0" w:rsidR="008A0584" w:rsidRPr="006D4740" w:rsidDel="00BE3A07" w:rsidRDefault="008A0584" w:rsidP="007C116A">
            <w:pPr>
              <w:spacing w:after="0"/>
              <w:jc w:val="right"/>
              <w:rPr>
                <w:del w:id="73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36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9.18 - 405000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0A024" w14:textId="6DB2A8B0" w:rsidR="008A0584" w:rsidRPr="006D4740" w:rsidDel="00BE3A07" w:rsidRDefault="008A0584" w:rsidP="007C116A">
            <w:pPr>
              <w:spacing w:after="0"/>
              <w:jc w:val="right"/>
              <w:rPr>
                <w:del w:id="73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38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1.94 - 114000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6344" w14:textId="3021BC80" w:rsidR="008A0584" w:rsidRPr="006D4740" w:rsidDel="00BE3A07" w:rsidRDefault="008A0584" w:rsidP="007C116A">
            <w:pPr>
              <w:spacing w:after="0"/>
              <w:jc w:val="right"/>
              <w:rPr>
                <w:del w:id="73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40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37.30 - 45300</w:delText>
              </w:r>
            </w:del>
          </w:p>
        </w:tc>
      </w:tr>
      <w:tr w:rsidR="008A0584" w:rsidRPr="006D4740" w:rsidDel="00BE3A07" w14:paraId="39760ECF" w14:textId="2B236023" w:rsidTr="007C116A">
        <w:trPr>
          <w:trHeight w:val="300"/>
          <w:del w:id="741" w:author="Sabine Specht" w:date="2016-11-08T16:12:00Z"/>
        </w:trPr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6E7900A" w14:textId="744FAED2" w:rsidR="008A0584" w:rsidRPr="006D4740" w:rsidDel="00BE3A07" w:rsidRDefault="008A0584" w:rsidP="007C116A">
            <w:pPr>
              <w:spacing w:after="0"/>
              <w:rPr>
                <w:del w:id="74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4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FtsZ/Actin</w:delText>
              </w:r>
            </w:del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D9F4" w14:textId="0B7910F8" w:rsidR="008A0584" w:rsidRPr="006D4740" w:rsidDel="00BE3A07" w:rsidRDefault="008A0584" w:rsidP="007C116A">
            <w:pPr>
              <w:spacing w:after="0"/>
              <w:rPr>
                <w:del w:id="74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4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251B" w14:textId="38A60C49" w:rsidR="008A0584" w:rsidRPr="006D4740" w:rsidDel="00BE3A07" w:rsidRDefault="008A0584" w:rsidP="007C116A">
            <w:pPr>
              <w:spacing w:after="0"/>
              <w:jc w:val="right"/>
              <w:rPr>
                <w:del w:id="74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4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56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50E0" w14:textId="7F4CD0B8" w:rsidR="008A0584" w:rsidRPr="006D4740" w:rsidDel="00BE3A07" w:rsidRDefault="008A0584" w:rsidP="007C116A">
            <w:pPr>
              <w:spacing w:after="0"/>
              <w:jc w:val="right"/>
              <w:rPr>
                <w:del w:id="74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4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99EF" w14:textId="595D5F95" w:rsidR="008A0584" w:rsidRPr="006D4740" w:rsidDel="00BE3A07" w:rsidRDefault="008A0584" w:rsidP="007C116A">
            <w:pPr>
              <w:spacing w:after="0"/>
              <w:jc w:val="right"/>
              <w:rPr>
                <w:del w:id="75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5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44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49A2" w14:textId="237FDE99" w:rsidR="008A0584" w:rsidRPr="006D4740" w:rsidDel="00BE3A07" w:rsidRDefault="008A0584" w:rsidP="007C116A">
            <w:pPr>
              <w:spacing w:after="0"/>
              <w:jc w:val="right"/>
              <w:rPr>
                <w:del w:id="75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5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7D3B" w14:textId="2E987DEB" w:rsidR="008A0584" w:rsidRPr="006D4740" w:rsidDel="00BE3A07" w:rsidRDefault="008A0584" w:rsidP="007C116A">
            <w:pPr>
              <w:spacing w:after="0"/>
              <w:jc w:val="right"/>
              <w:rPr>
                <w:del w:id="75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5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43</w:delText>
              </w:r>
            </w:del>
          </w:p>
        </w:tc>
      </w:tr>
      <w:tr w:rsidR="008A0584" w:rsidRPr="006D4740" w:rsidDel="00BE3A07" w14:paraId="3DBE268F" w14:textId="490491DC" w:rsidTr="007C116A">
        <w:trPr>
          <w:trHeight w:val="300"/>
          <w:del w:id="756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22F4E4" w14:textId="072BE84C" w:rsidR="008A0584" w:rsidRPr="006D4740" w:rsidDel="00BE3A07" w:rsidRDefault="008A0584" w:rsidP="007C116A">
            <w:pPr>
              <w:spacing w:after="0"/>
              <w:rPr>
                <w:del w:id="75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9290" w14:textId="2C1DC818" w:rsidR="008A0584" w:rsidRPr="006D4740" w:rsidDel="00BE3A07" w:rsidRDefault="008A0584" w:rsidP="007C116A">
            <w:pPr>
              <w:spacing w:after="0"/>
              <w:rPr>
                <w:del w:id="75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5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Median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7FF2" w14:textId="36A4CD8E" w:rsidR="008A0584" w:rsidRPr="006D4740" w:rsidDel="00BE3A07" w:rsidRDefault="008A0584" w:rsidP="007C116A">
            <w:pPr>
              <w:spacing w:after="0"/>
              <w:jc w:val="right"/>
              <w:rPr>
                <w:del w:id="76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6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0.26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3FE5" w14:textId="0E40CC99" w:rsidR="008A0584" w:rsidRPr="006D4740" w:rsidDel="00BE3A07" w:rsidRDefault="008A0584" w:rsidP="007C116A">
            <w:pPr>
              <w:spacing w:after="0"/>
              <w:jc w:val="right"/>
              <w:rPr>
                <w:del w:id="76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6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0.50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EF46" w14:textId="7F091B99" w:rsidR="008A0584" w:rsidRPr="006D4740" w:rsidDel="00BE3A07" w:rsidRDefault="008A0584" w:rsidP="007C116A">
            <w:pPr>
              <w:spacing w:after="0"/>
              <w:jc w:val="right"/>
              <w:rPr>
                <w:del w:id="76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6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1FAB" w14:textId="3BAE1BE6" w:rsidR="008A0584" w:rsidRPr="006D4740" w:rsidDel="00BE3A07" w:rsidRDefault="008A0584" w:rsidP="007C116A">
            <w:pPr>
              <w:spacing w:after="0"/>
              <w:jc w:val="right"/>
              <w:rPr>
                <w:del w:id="76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6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45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AD0A" w14:textId="0AA7235E" w:rsidR="008A0584" w:rsidRPr="006D4740" w:rsidDel="00BE3A07" w:rsidRDefault="008A0584" w:rsidP="007C116A">
            <w:pPr>
              <w:spacing w:after="0"/>
              <w:jc w:val="right"/>
              <w:rPr>
                <w:del w:id="76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6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8.20</w:delText>
              </w:r>
            </w:del>
          </w:p>
        </w:tc>
      </w:tr>
      <w:tr w:rsidR="008A0584" w:rsidRPr="006D4740" w:rsidDel="00BE3A07" w14:paraId="4E9CE0BE" w14:textId="4251B06E" w:rsidTr="007C116A">
        <w:trPr>
          <w:trHeight w:val="300"/>
          <w:del w:id="770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DA1231" w14:textId="4F5C6E0D" w:rsidR="008A0584" w:rsidRPr="006D4740" w:rsidDel="00BE3A07" w:rsidRDefault="008A0584" w:rsidP="007C116A">
            <w:pPr>
              <w:spacing w:after="0"/>
              <w:rPr>
                <w:del w:id="77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BE43" w14:textId="65433031" w:rsidR="008A0584" w:rsidRPr="006D4740" w:rsidDel="00BE3A07" w:rsidRDefault="008A0584" w:rsidP="007C116A">
            <w:pPr>
              <w:spacing w:after="0"/>
              <w:rPr>
                <w:del w:id="77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7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95% CI (Median)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EFB9" w14:textId="5D8A3B65" w:rsidR="008A0584" w:rsidRPr="006D4740" w:rsidDel="00BE3A07" w:rsidRDefault="008A0584" w:rsidP="007C116A">
            <w:pPr>
              <w:spacing w:after="0"/>
              <w:jc w:val="right"/>
              <w:rPr>
                <w:del w:id="77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7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0.09;0.86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6ED0" w14:textId="217D1E8D" w:rsidR="008A0584" w:rsidRPr="006D4740" w:rsidDel="00BE3A07" w:rsidRDefault="008A0584" w:rsidP="007C116A">
            <w:pPr>
              <w:spacing w:after="0"/>
              <w:jc w:val="right"/>
              <w:rPr>
                <w:del w:id="77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7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0.39;0.75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FCE6" w14:textId="0CB5E3E1" w:rsidR="008A0584" w:rsidRPr="006D4740" w:rsidDel="00BE3A07" w:rsidRDefault="008A0584" w:rsidP="007C116A">
            <w:pPr>
              <w:spacing w:after="0"/>
              <w:jc w:val="right"/>
              <w:rPr>
                <w:del w:id="77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7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0.43;2.49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ED80" w14:textId="7DE9D8C8" w:rsidR="008A0584" w:rsidRPr="006D4740" w:rsidDel="00BE3A07" w:rsidRDefault="008A0584" w:rsidP="007C116A">
            <w:pPr>
              <w:spacing w:after="0"/>
              <w:jc w:val="right"/>
              <w:rPr>
                <w:del w:id="78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8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1.12;4.03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4190" w14:textId="011FF6F4" w:rsidR="008A0584" w:rsidRPr="006D4740" w:rsidDel="00BE3A07" w:rsidRDefault="008A0584" w:rsidP="007C116A">
            <w:pPr>
              <w:spacing w:after="0"/>
              <w:jc w:val="right"/>
              <w:rPr>
                <w:del w:id="78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8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2.12;22.82</w:delText>
              </w:r>
            </w:del>
          </w:p>
        </w:tc>
      </w:tr>
      <w:tr w:rsidR="008A0584" w:rsidRPr="006D4740" w:rsidDel="00BE3A07" w14:paraId="530F4B2D" w14:textId="19CDFA76" w:rsidTr="007C116A">
        <w:trPr>
          <w:trHeight w:val="300"/>
          <w:del w:id="784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66B209" w14:textId="52EA31DF" w:rsidR="008A0584" w:rsidRPr="006D4740" w:rsidDel="00BE3A07" w:rsidRDefault="008A0584" w:rsidP="007C116A">
            <w:pPr>
              <w:spacing w:after="0"/>
              <w:rPr>
                <w:del w:id="78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FB61" w14:textId="65B65222" w:rsidR="008A0584" w:rsidRPr="006D4740" w:rsidDel="00BE3A07" w:rsidRDefault="008A0584" w:rsidP="007C116A">
            <w:pPr>
              <w:spacing w:after="0"/>
              <w:rPr>
                <w:del w:id="78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8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Percentiles 25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;75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98AC" w14:textId="631A0193" w:rsidR="008A0584" w:rsidRPr="006D4740" w:rsidDel="00BE3A07" w:rsidRDefault="008A0584" w:rsidP="007C116A">
            <w:pPr>
              <w:spacing w:after="0"/>
              <w:jc w:val="right"/>
              <w:rPr>
                <w:del w:id="78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8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0.04;1.7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7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CF8E" w14:textId="7DBA1241" w:rsidR="008A0584" w:rsidRPr="006D4740" w:rsidDel="00BE3A07" w:rsidRDefault="008A0584" w:rsidP="007C116A">
            <w:pPr>
              <w:spacing w:after="0"/>
              <w:jc w:val="right"/>
              <w:rPr>
                <w:del w:id="79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9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0.1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2.1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68F4" w14:textId="6257568A" w:rsidR="008A0584" w:rsidRPr="006D4740" w:rsidDel="00BE3A07" w:rsidRDefault="008A0584" w:rsidP="007C116A">
            <w:pPr>
              <w:spacing w:after="0"/>
              <w:jc w:val="right"/>
              <w:rPr>
                <w:del w:id="79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9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0.2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6.07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47E9" w14:textId="230F1BB9" w:rsidR="008A0584" w:rsidRPr="006D4740" w:rsidDel="00BE3A07" w:rsidRDefault="008A0584" w:rsidP="007C116A">
            <w:pPr>
              <w:spacing w:after="0"/>
              <w:jc w:val="right"/>
              <w:rPr>
                <w:del w:id="79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9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71</w:delText>
              </w:r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6.2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855F" w14:textId="4EEDF49D" w:rsidR="008A0584" w:rsidRPr="006D4740" w:rsidDel="00BE3A07" w:rsidRDefault="008A0584" w:rsidP="007C116A">
            <w:pPr>
              <w:spacing w:after="0"/>
              <w:jc w:val="right"/>
              <w:rPr>
                <w:del w:id="79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79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1.40;36.75</w:delText>
              </w:r>
            </w:del>
          </w:p>
        </w:tc>
      </w:tr>
      <w:tr w:rsidR="008A0584" w:rsidRPr="006D4740" w:rsidDel="00BE3A07" w14:paraId="125403FA" w14:textId="4CEA334C" w:rsidTr="007C116A">
        <w:trPr>
          <w:trHeight w:val="300"/>
          <w:del w:id="798" w:author="Sabine Specht" w:date="2016-11-08T16:12:00Z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C3E9FF" w14:textId="0E0E4907" w:rsidR="008A0584" w:rsidRPr="006D4740" w:rsidDel="00BE3A07" w:rsidRDefault="008A0584" w:rsidP="007C116A">
            <w:pPr>
              <w:spacing w:after="0"/>
              <w:rPr>
                <w:del w:id="79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49DA6" w14:textId="0532C7CB" w:rsidR="008A0584" w:rsidRPr="006D4740" w:rsidDel="00BE3A07" w:rsidRDefault="008A0584" w:rsidP="007C116A">
            <w:pPr>
              <w:spacing w:after="0"/>
              <w:rPr>
                <w:del w:id="80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0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- Max</w:delText>
              </w:r>
            </w:del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0C41F" w14:textId="6D64A462" w:rsidR="008A0584" w:rsidRPr="006D4740" w:rsidDel="00BE3A07" w:rsidRDefault="008A0584" w:rsidP="007C116A">
            <w:pPr>
              <w:spacing w:after="0"/>
              <w:jc w:val="right"/>
              <w:rPr>
                <w:del w:id="80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03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0 - 27.44</w:delText>
              </w:r>
            </w:del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0926E" w14:textId="19D4CF9F" w:rsidR="008A0584" w:rsidRPr="006D4740" w:rsidDel="00BE3A07" w:rsidRDefault="008A0584" w:rsidP="007C116A">
            <w:pPr>
              <w:spacing w:after="0"/>
              <w:jc w:val="right"/>
              <w:rPr>
                <w:del w:id="80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05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0 - 45.03</w:delText>
              </w:r>
            </w:del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E7681" w14:textId="3C7083C0" w:rsidR="008A0584" w:rsidRPr="006D4740" w:rsidDel="00BE3A07" w:rsidRDefault="008A0584" w:rsidP="007C116A">
            <w:pPr>
              <w:spacing w:after="0"/>
              <w:jc w:val="right"/>
              <w:rPr>
                <w:del w:id="80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07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0 - 250.54</w:delText>
              </w:r>
            </w:del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5061B" w14:textId="6903EF5C" w:rsidR="008A0584" w:rsidRPr="006D4740" w:rsidDel="00BE3A07" w:rsidRDefault="008A0584" w:rsidP="007C116A">
            <w:pPr>
              <w:spacing w:after="0"/>
              <w:jc w:val="right"/>
              <w:rPr>
                <w:del w:id="80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09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0 - 79.03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3271" w14:textId="1A5F1660" w:rsidR="008A0584" w:rsidRPr="006D4740" w:rsidDel="00BE3A07" w:rsidRDefault="008A0584" w:rsidP="007C116A">
            <w:pPr>
              <w:spacing w:after="0"/>
              <w:jc w:val="right"/>
              <w:rPr>
                <w:del w:id="81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11" w:author="Sabine Specht" w:date="2016-11-08T16:12:00Z">
              <w:r w:rsidRPr="006D4740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0 - 2832.24</w:delText>
              </w:r>
            </w:del>
          </w:p>
        </w:tc>
      </w:tr>
    </w:tbl>
    <w:p w14:paraId="3C294904" w14:textId="06F1551B" w:rsidR="008A0584" w:rsidRPr="008535DE" w:rsidDel="00BE3A07" w:rsidRDefault="008A0584" w:rsidP="008A0584">
      <w:pPr>
        <w:rPr>
          <w:del w:id="812" w:author="Sabine Specht" w:date="2016-11-08T16:12:00Z"/>
          <w:rFonts w:ascii="Arial" w:hAnsi="Arial" w:cs="Arial"/>
          <w:sz w:val="18"/>
          <w:szCs w:val="18"/>
          <w:lang w:val="en-US"/>
        </w:rPr>
      </w:pPr>
      <w:del w:id="813" w:author="Sabine Specht" w:date="2016-11-08T16:12:00Z">
        <w:r w:rsidDel="00BE3A07">
          <w:rPr>
            <w:rFonts w:ascii="Arial" w:hAnsi="Arial" w:cs="Arial"/>
            <w:sz w:val="18"/>
            <w:szCs w:val="18"/>
            <w:vertAlign w:val="superscript"/>
            <w:lang w:val="en-US"/>
          </w:rPr>
          <w:delText xml:space="preserve"> a</w:delText>
        </w:r>
        <w:r w:rsidRPr="003E16B2" w:rsidDel="00BE3A07">
          <w:rPr>
            <w:rFonts w:ascii="Arial" w:hAnsi="Arial" w:cs="Arial"/>
            <w:sz w:val="18"/>
            <w:szCs w:val="18"/>
            <w:lang w:val="en-US"/>
          </w:rPr>
          <w:delText xml:space="preserve"> Normally one PCR per nodule (from 3 nodules 2 PCRs were done and the mean was taken for further analyses (DOX 4w N = 2, DOX 3w N =  1), in 1 nodule PCR could not be performed (DOX 4w))</w:delText>
        </w:r>
      </w:del>
    </w:p>
    <w:p w14:paraId="16E2E4F7" w14:textId="735A9591" w:rsidR="008A0584" w:rsidRPr="008535DE" w:rsidDel="00BE3A07" w:rsidRDefault="008A0584" w:rsidP="008A0584">
      <w:pPr>
        <w:spacing w:after="0"/>
        <w:rPr>
          <w:del w:id="81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US" w:eastAsia="en-GB"/>
        </w:rPr>
      </w:pPr>
    </w:p>
    <w:p w14:paraId="19768849" w14:textId="7E9B5CAA" w:rsidR="008A0584" w:rsidDel="00BE3A07" w:rsidRDefault="008A0584" w:rsidP="008A0584">
      <w:pPr>
        <w:spacing w:after="0"/>
        <w:rPr>
          <w:del w:id="81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816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4b: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 xml:space="preserve">ITT analysis – Effect of the study drugs on presence of </w:delText>
        </w:r>
        <w:r w:rsidRPr="00393049" w:rsidDel="00BE3A07">
          <w:rPr>
            <w:rFonts w:ascii="Arial" w:eastAsia="Times New Roman" w:hAnsi="Arial" w:cs="Arial"/>
            <w:b/>
            <w:i/>
            <w:color w:val="000000"/>
            <w:sz w:val="18"/>
            <w:szCs w:val="18"/>
            <w:lang w:val="en-GB" w:eastAsia="en-GB"/>
          </w:rPr>
          <w:delText>Wolbachia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 in nodule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sections: statistics for FtsZ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vertAlign w:val="superscript"/>
            <w:lang w:val="en-GB" w:eastAsia="en-GB"/>
          </w:rPr>
          <w:delText>a</w:delText>
        </w:r>
      </w:del>
    </w:p>
    <w:p w14:paraId="735726F7" w14:textId="293ED04F" w:rsidR="008A0584" w:rsidRPr="003E6329" w:rsidDel="00BE3A07" w:rsidRDefault="008A0584" w:rsidP="008A0584">
      <w:pPr>
        <w:spacing w:after="0"/>
        <w:rPr>
          <w:del w:id="817" w:author="Sabine Specht" w:date="2016-11-08T16:12:00Z"/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W w:w="51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2"/>
        <w:gridCol w:w="192"/>
        <w:gridCol w:w="1909"/>
        <w:gridCol w:w="1879"/>
        <w:gridCol w:w="1879"/>
        <w:gridCol w:w="1960"/>
      </w:tblGrid>
      <w:tr w:rsidR="008A0584" w:rsidRPr="00F14C85" w:rsidDel="00BE3A07" w14:paraId="28C063D3" w14:textId="752DD9F8" w:rsidTr="007C116A">
        <w:trPr>
          <w:trHeight w:val="280"/>
          <w:del w:id="818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ED8C0" w14:textId="69CA2590" w:rsidR="008A0584" w:rsidRPr="003E6329" w:rsidDel="00BE3A07" w:rsidRDefault="008A0584" w:rsidP="007C116A">
            <w:pPr>
              <w:spacing w:after="0"/>
              <w:jc w:val="center"/>
              <w:rPr>
                <w:del w:id="81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23E1" w14:textId="7D383295" w:rsidR="008A0584" w:rsidRPr="003E6329" w:rsidDel="00BE3A07" w:rsidRDefault="008A0584" w:rsidP="007C116A">
            <w:pPr>
              <w:spacing w:after="0"/>
              <w:jc w:val="center"/>
              <w:rPr>
                <w:del w:id="82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821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3865" w14:textId="527BA886" w:rsidR="008A0584" w:rsidRPr="00F14C85" w:rsidDel="00BE3A07" w:rsidRDefault="008A0584" w:rsidP="007C116A">
            <w:pPr>
              <w:spacing w:after="0"/>
              <w:jc w:val="center"/>
              <w:rPr>
                <w:del w:id="82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23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435F" w14:textId="3F8A1DFD" w:rsidR="008A0584" w:rsidRPr="00F14C85" w:rsidDel="00BE3A07" w:rsidRDefault="008A0584" w:rsidP="007C116A">
            <w:pPr>
              <w:spacing w:after="0"/>
              <w:jc w:val="center"/>
              <w:rPr>
                <w:del w:id="82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25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74B2" w14:textId="035AB3F1" w:rsidR="008A0584" w:rsidRPr="00F14C85" w:rsidDel="00BE3A07" w:rsidRDefault="008A0584" w:rsidP="007C116A">
            <w:pPr>
              <w:spacing w:after="0"/>
              <w:jc w:val="center"/>
              <w:rPr>
                <w:del w:id="82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27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9AB2" w14:textId="62947A8A" w:rsidR="008A0584" w:rsidRPr="00F14C85" w:rsidDel="00BE3A07" w:rsidRDefault="008A0584" w:rsidP="007C116A">
            <w:pPr>
              <w:spacing w:after="0"/>
              <w:jc w:val="center"/>
              <w:rPr>
                <w:del w:id="82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829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</w:tc>
      </w:tr>
      <w:tr w:rsidR="008A0584" w:rsidRPr="00233C79" w:rsidDel="00BE3A07" w14:paraId="1D7097DC" w14:textId="40C2C8AA" w:rsidTr="007C116A">
        <w:trPr>
          <w:trHeight w:val="280"/>
          <w:del w:id="830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623A" w14:textId="2E888687" w:rsidR="008A0584" w:rsidRPr="00233C79" w:rsidDel="00BE3A07" w:rsidRDefault="008A0584" w:rsidP="007C116A">
            <w:pPr>
              <w:spacing w:after="0"/>
              <w:rPr>
                <w:del w:id="83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832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DOX 4w</w:delText>
              </w:r>
            </w:del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3D55" w14:textId="2DA625A3" w:rsidR="008A0584" w:rsidRPr="00233C79" w:rsidDel="00BE3A07" w:rsidRDefault="008A0584" w:rsidP="007C116A">
            <w:pPr>
              <w:spacing w:after="0"/>
              <w:rPr>
                <w:del w:id="833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834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0E63B" w14:textId="7CEBB53C" w:rsidR="008A0584" w:rsidRPr="002378EB" w:rsidDel="00BE3A07" w:rsidRDefault="008A0584" w:rsidP="007C116A">
            <w:pPr>
              <w:spacing w:after="0"/>
              <w:jc w:val="right"/>
              <w:rPr>
                <w:del w:id="835" w:author="Sabine Specht" w:date="2016-11-08T16:12:00Z"/>
                <w:rFonts w:ascii="Arial" w:eastAsia="Times New Roman" w:hAnsi="Arial" w:cs="Arial"/>
                <w:bCs/>
                <w:sz w:val="18"/>
                <w:szCs w:val="18"/>
              </w:rPr>
            </w:pPr>
            <w:del w:id="836" w:author="Sabine Specht" w:date="2016-11-08T16:12:00Z">
              <w:r w:rsidRPr="002378EB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</w:rPr>
                <w:delText>p</w:delText>
              </w:r>
              <w:r w:rsidRPr="002378EB"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=0.37</w:delText>
              </w:r>
              <w:r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6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451F" w14:textId="19D58601" w:rsidR="008A0584" w:rsidRPr="002378EB" w:rsidDel="00BE3A07" w:rsidRDefault="008A0584" w:rsidP="007C116A">
            <w:pPr>
              <w:spacing w:after="0"/>
              <w:jc w:val="right"/>
              <w:rPr>
                <w:del w:id="837" w:author="Sabine Specht" w:date="2016-11-08T16:12:00Z"/>
                <w:rFonts w:ascii="Arial" w:eastAsia="Times New Roman" w:hAnsi="Arial" w:cs="Arial"/>
                <w:bCs/>
                <w:sz w:val="18"/>
                <w:szCs w:val="18"/>
              </w:rPr>
            </w:pPr>
            <w:del w:id="838" w:author="Sabine Specht" w:date="2016-11-08T16:12:00Z">
              <w:r w:rsidRPr="002378EB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</w:rPr>
                <w:delText>p</w:delText>
              </w:r>
              <w:r w:rsidRPr="002378EB"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=0.11</w:delText>
              </w:r>
              <w:r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64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16803" w14:textId="5F9A0B76" w:rsidR="008A0584" w:rsidRPr="002378EB" w:rsidDel="00BE3A07" w:rsidRDefault="008A0584" w:rsidP="007C116A">
            <w:pPr>
              <w:spacing w:after="0"/>
              <w:jc w:val="right"/>
              <w:rPr>
                <w:del w:id="839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del w:id="840" w:author="Sabine Specht" w:date="2016-11-08T16:12:00Z">
              <w:r w:rsidRPr="002378EB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</w:rPr>
                <w:delText>p</w:delText>
              </w:r>
              <w:r w:rsidRPr="002378EB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=0.0</w:delText>
              </w:r>
              <w:r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477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02C4F" w14:textId="28182150" w:rsidR="008A0584" w:rsidRPr="000C1888" w:rsidDel="00BE3A07" w:rsidRDefault="008A0584" w:rsidP="007C116A">
            <w:pPr>
              <w:spacing w:after="0"/>
              <w:jc w:val="right"/>
              <w:rPr>
                <w:del w:id="841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del w:id="842" w:author="Sabine Specht" w:date="2016-11-08T16:12:00Z">
              <w:r w:rsidRPr="000C1888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</w:rPr>
                <w:delText>p</w:delText>
              </w:r>
              <w:r w:rsidRPr="000C1888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&lt;0.0001</w:delText>
              </w:r>
            </w:del>
          </w:p>
        </w:tc>
      </w:tr>
      <w:tr w:rsidR="008A0584" w:rsidRPr="000F6FB0" w:rsidDel="00BE3A07" w14:paraId="7B867BF2" w14:textId="4E8152D1" w:rsidTr="007C116A">
        <w:trPr>
          <w:trHeight w:val="280"/>
          <w:del w:id="843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E9F81" w14:textId="04556CA6" w:rsidR="008A0584" w:rsidRPr="00233C79" w:rsidDel="00BE3A07" w:rsidRDefault="008A0584" w:rsidP="007C116A">
            <w:pPr>
              <w:spacing w:after="0"/>
              <w:rPr>
                <w:del w:id="844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845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BD67" w14:textId="18C70DF1" w:rsidR="008A0584" w:rsidRPr="00233C79" w:rsidDel="00BE3A07" w:rsidRDefault="008A0584" w:rsidP="007C116A">
            <w:pPr>
              <w:spacing w:after="0"/>
              <w:rPr>
                <w:del w:id="846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847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3F256" w14:textId="55C252A9" w:rsidR="008A0584" w:rsidRPr="002378EB" w:rsidDel="00BE3A07" w:rsidRDefault="008A0584" w:rsidP="007C116A">
            <w:pPr>
              <w:spacing w:after="0"/>
              <w:jc w:val="right"/>
              <w:rPr>
                <w:del w:id="848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</w:rPr>
            </w:pPr>
            <w:del w:id="849" w:author="Sabine Specht" w:date="2016-11-08T16:12:00Z">
              <w:r w:rsidRPr="002378EB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OR 1.8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</w:delText>
              </w:r>
              <w:r w:rsidRPr="002378EB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[0.48;7.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11</w:delText>
              </w:r>
              <w:r w:rsidRPr="002378EB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7F85" w14:textId="66390D06" w:rsidR="008A0584" w:rsidRPr="002378EB" w:rsidDel="00BE3A07" w:rsidRDefault="008A0584" w:rsidP="007C116A">
            <w:pPr>
              <w:spacing w:after="0"/>
              <w:jc w:val="right"/>
              <w:rPr>
                <w:del w:id="850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851" w:author="Sabine Specht" w:date="2016-11-08T16:12:00Z">
              <w:r w:rsidRPr="002378EB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3.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1</w:delText>
              </w:r>
              <w:r w:rsidRPr="002378EB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[0.7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6</w:delText>
              </w:r>
              <w:r w:rsidRPr="002378EB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;12.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72</w:delText>
              </w:r>
              <w:r w:rsidRPr="002378EB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CE696" w14:textId="7E504FB5" w:rsidR="008A0584" w:rsidRPr="002378EB" w:rsidDel="00BE3A07" w:rsidRDefault="008A0584" w:rsidP="007C116A">
            <w:pPr>
              <w:spacing w:after="0"/>
              <w:jc w:val="right"/>
              <w:rPr>
                <w:del w:id="852" w:author="Sabine Specht" w:date="2016-11-08T16:12:00Z"/>
                <w:rFonts w:ascii="Arial" w:eastAsia="Times New Roman" w:hAnsi="Arial" w:cs="Arial"/>
                <w:b/>
                <w:sz w:val="18"/>
                <w:szCs w:val="18"/>
                <w:vertAlign w:val="superscript"/>
                <w:lang w:val="en-US"/>
              </w:rPr>
            </w:pPr>
            <w:del w:id="853" w:author="Sabine Specht" w:date="2016-11-08T16:12:00Z">
              <w:r w:rsidRPr="002378EB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OR 4.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23</w:delText>
              </w:r>
              <w:r w:rsidRPr="002378EB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 xml:space="preserve"> [1.0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1</w:delText>
              </w:r>
              <w:r w:rsidRPr="002378EB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;1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7.65</w:delText>
              </w:r>
              <w:r w:rsidRPr="002378EB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6D719" w14:textId="1E701FD1" w:rsidR="008A0584" w:rsidRPr="000C1888" w:rsidDel="00BE3A07" w:rsidRDefault="008A0584" w:rsidP="007C116A">
            <w:pPr>
              <w:spacing w:after="0"/>
              <w:jc w:val="right"/>
              <w:rPr>
                <w:del w:id="854" w:author="Sabine Specht" w:date="2016-11-08T16:12:00Z"/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del w:id="855" w:author="Sabine Specht" w:date="2016-11-08T16:12:00Z">
              <w:r w:rsidRPr="000C1888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OR 18.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5</w:delText>
              </w:r>
              <w:r w:rsidRPr="000C1888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5 [5.7;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60.39</w:delText>
              </w:r>
              <w:r w:rsidRPr="000C1888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]</w:delText>
              </w:r>
            </w:del>
          </w:p>
        </w:tc>
      </w:tr>
      <w:tr w:rsidR="008A0584" w:rsidRPr="000F6FB0" w:rsidDel="00BE3A07" w14:paraId="25508814" w14:textId="21D8C2D6" w:rsidTr="007C116A">
        <w:trPr>
          <w:trHeight w:val="280"/>
          <w:del w:id="856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DF703" w14:textId="2A98A9CC" w:rsidR="008A0584" w:rsidRPr="000F6FB0" w:rsidDel="00BE3A07" w:rsidRDefault="008A0584" w:rsidP="007C116A">
            <w:pPr>
              <w:spacing w:after="0"/>
              <w:rPr>
                <w:del w:id="857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858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 + ALB 3d</w:delText>
              </w:r>
            </w:del>
          </w:p>
        </w:tc>
        <w:tc>
          <w:tcPr>
            <w:tcW w:w="1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1C75" w14:textId="28BFF45B" w:rsidR="008A0584" w:rsidRPr="000F6FB0" w:rsidDel="00BE3A07" w:rsidRDefault="008A0584" w:rsidP="007C116A">
            <w:pPr>
              <w:spacing w:after="0"/>
              <w:rPr>
                <w:del w:id="859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860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A3C6" w14:textId="670E1FC6" w:rsidR="008A0584" w:rsidRPr="00593A79" w:rsidDel="00BE3A07" w:rsidRDefault="008A0584" w:rsidP="007C116A">
            <w:pPr>
              <w:spacing w:after="0"/>
              <w:jc w:val="right"/>
              <w:rPr>
                <w:del w:id="861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1B2A8" w14:textId="1740DD0E" w:rsidR="008A0584" w:rsidRPr="00905A41" w:rsidDel="00BE3A07" w:rsidRDefault="008A0584" w:rsidP="007C116A">
            <w:pPr>
              <w:spacing w:after="0"/>
              <w:jc w:val="right"/>
              <w:rPr>
                <w:del w:id="862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863" w:author="Sabine Specht" w:date="2016-11-08T16:12:00Z">
              <w:r w:rsidRPr="00905A41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905A41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=0.4507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F94B3" w14:textId="0D54B86E" w:rsidR="008A0584" w:rsidRPr="00611229" w:rsidDel="00BE3A07" w:rsidRDefault="008A0584" w:rsidP="007C116A">
            <w:pPr>
              <w:spacing w:after="0"/>
              <w:jc w:val="right"/>
              <w:rPr>
                <w:del w:id="864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865" w:author="Sabine Specht" w:date="2016-11-08T16:12:00Z">
              <w:r w:rsidRPr="00611229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611229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=0.2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604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85D50" w14:textId="3136E415" w:rsidR="008A0584" w:rsidRPr="000C1888" w:rsidDel="00BE3A07" w:rsidRDefault="008A0584" w:rsidP="007C116A">
            <w:pPr>
              <w:spacing w:after="0"/>
              <w:jc w:val="right"/>
              <w:rPr>
                <w:del w:id="866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867" w:author="Sabine Specht" w:date="2016-11-08T16:12:00Z">
              <w:r w:rsidRPr="000C1888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0C1888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&lt;0.0001</w:delText>
              </w:r>
            </w:del>
          </w:p>
        </w:tc>
      </w:tr>
      <w:tr w:rsidR="008A0584" w:rsidRPr="000F6FB0" w:rsidDel="00BE3A07" w14:paraId="06856738" w14:textId="2E52E192" w:rsidTr="007C116A">
        <w:trPr>
          <w:trHeight w:val="280"/>
          <w:del w:id="868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11BB8" w14:textId="7AAA5A5D" w:rsidR="008A0584" w:rsidRPr="000F6FB0" w:rsidDel="00BE3A07" w:rsidRDefault="008A0584" w:rsidP="007C116A">
            <w:pPr>
              <w:spacing w:after="0"/>
              <w:rPr>
                <w:del w:id="869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870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1B03" w14:textId="2AF377E7" w:rsidR="008A0584" w:rsidRPr="000F6FB0" w:rsidDel="00BE3A07" w:rsidRDefault="008A0584" w:rsidP="007C116A">
            <w:pPr>
              <w:spacing w:after="0"/>
              <w:rPr>
                <w:del w:id="87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872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632A3" w14:textId="594B95AF" w:rsidR="008A0584" w:rsidRPr="00593A79" w:rsidDel="00BE3A07" w:rsidRDefault="008A0584" w:rsidP="007C116A">
            <w:pPr>
              <w:spacing w:after="0"/>
              <w:jc w:val="right"/>
              <w:rPr>
                <w:del w:id="873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4418" w14:textId="5B42A39E" w:rsidR="008A0584" w:rsidRPr="00905A41" w:rsidDel="00BE3A07" w:rsidRDefault="008A0584" w:rsidP="007C116A">
            <w:pPr>
              <w:spacing w:after="0"/>
              <w:jc w:val="right"/>
              <w:rPr>
                <w:del w:id="874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875" w:author="Sabine Specht" w:date="2016-11-08T16:12:00Z">
              <w:r w:rsidRPr="00905A41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1.69 [0.43;6.6]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E455B" w14:textId="3EBADC06" w:rsidR="008A0584" w:rsidRPr="00611229" w:rsidDel="00BE3A07" w:rsidRDefault="008A0584" w:rsidP="007C116A">
            <w:pPr>
              <w:spacing w:after="0"/>
              <w:jc w:val="right"/>
              <w:rPr>
                <w:del w:id="876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877" w:author="Sabine Specht" w:date="2016-11-08T16:12:00Z">
              <w:r w:rsidRPr="00611229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2.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</w:delText>
              </w:r>
              <w:r w:rsidRPr="00611229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[0.5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6</w:delText>
              </w:r>
              <w:r w:rsidRPr="00611229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;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8.67</w:delText>
              </w:r>
              <w:r w:rsidRPr="00611229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77877" w14:textId="5352E61E" w:rsidR="008A0584" w:rsidRPr="000C1888" w:rsidDel="00BE3A07" w:rsidRDefault="008A0584" w:rsidP="007C116A">
            <w:pPr>
              <w:spacing w:after="0"/>
              <w:jc w:val="right"/>
              <w:rPr>
                <w:del w:id="878" w:author="Sabine Specht" w:date="2016-11-08T16:12:00Z"/>
                <w:rFonts w:ascii="Arial" w:eastAsia="Times New Roman" w:hAnsi="Arial" w:cs="Arial"/>
                <w:b/>
                <w:sz w:val="18"/>
                <w:szCs w:val="18"/>
                <w:vertAlign w:val="superscript"/>
                <w:lang w:val="en-US"/>
              </w:rPr>
            </w:pPr>
            <w:del w:id="879" w:author="Sabine Specht" w:date="2016-11-08T16:12:00Z">
              <w:r w:rsidRPr="000C1888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OR 9.07 [3.0;27.41]</w:delText>
              </w:r>
            </w:del>
          </w:p>
        </w:tc>
      </w:tr>
      <w:tr w:rsidR="008A0584" w:rsidRPr="000F6FB0" w:rsidDel="00BE3A07" w14:paraId="3812580B" w14:textId="61CCEF22" w:rsidTr="007C116A">
        <w:trPr>
          <w:trHeight w:val="280"/>
          <w:del w:id="880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577BB" w14:textId="084DB5D1" w:rsidR="008A0584" w:rsidRPr="000F6FB0" w:rsidDel="00BE3A07" w:rsidRDefault="008A0584" w:rsidP="007C116A">
            <w:pPr>
              <w:spacing w:after="0"/>
              <w:rPr>
                <w:del w:id="88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882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MIN 3w</w:delText>
              </w:r>
            </w:del>
          </w:p>
        </w:tc>
        <w:tc>
          <w:tcPr>
            <w:tcW w:w="1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171B" w14:textId="719EAD89" w:rsidR="008A0584" w:rsidRPr="000F6FB0" w:rsidDel="00BE3A07" w:rsidRDefault="008A0584" w:rsidP="007C116A">
            <w:pPr>
              <w:spacing w:after="0"/>
              <w:rPr>
                <w:del w:id="883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884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615F1" w14:textId="6F74556E" w:rsidR="008A0584" w:rsidRPr="00593A79" w:rsidDel="00BE3A07" w:rsidRDefault="008A0584" w:rsidP="007C116A">
            <w:pPr>
              <w:spacing w:after="0"/>
              <w:jc w:val="right"/>
              <w:rPr>
                <w:del w:id="885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7BB1" w14:textId="5CFE561E" w:rsidR="008A0584" w:rsidRPr="00593A79" w:rsidDel="00BE3A07" w:rsidRDefault="008A0584" w:rsidP="007C116A">
            <w:pPr>
              <w:spacing w:after="0"/>
              <w:jc w:val="right"/>
              <w:rPr>
                <w:del w:id="886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A1787" w14:textId="21F77F95" w:rsidR="008A0584" w:rsidRPr="00905A41" w:rsidDel="00BE3A07" w:rsidRDefault="008A0584" w:rsidP="007C116A">
            <w:pPr>
              <w:spacing w:after="0"/>
              <w:jc w:val="right"/>
              <w:rPr>
                <w:del w:id="887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888" w:author="Sabine Specht" w:date="2016-11-08T16:12:00Z">
              <w:r w:rsidRPr="00905A41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905A41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=0.6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96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59B45" w14:textId="372D5970" w:rsidR="008A0584" w:rsidRPr="000C1888" w:rsidDel="00BE3A07" w:rsidRDefault="008A0584" w:rsidP="007C116A">
            <w:pPr>
              <w:spacing w:after="0"/>
              <w:jc w:val="right"/>
              <w:rPr>
                <w:del w:id="889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890" w:author="Sabine Specht" w:date="2016-11-08T16:12:00Z">
              <w:r w:rsidRPr="000C1888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0C1888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=0.0045</w:delText>
              </w:r>
            </w:del>
          </w:p>
        </w:tc>
      </w:tr>
      <w:tr w:rsidR="008A0584" w:rsidRPr="000F6FB0" w:rsidDel="00BE3A07" w14:paraId="4859E859" w14:textId="4CAA4BED" w:rsidTr="007C116A">
        <w:trPr>
          <w:trHeight w:val="280"/>
          <w:del w:id="891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87DC1" w14:textId="046C3D1F" w:rsidR="008A0584" w:rsidRPr="000F6FB0" w:rsidDel="00BE3A07" w:rsidRDefault="008A0584" w:rsidP="007C116A">
            <w:pPr>
              <w:spacing w:after="0"/>
              <w:rPr>
                <w:del w:id="892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893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3432" w14:textId="66437B95" w:rsidR="008A0584" w:rsidRPr="000F6FB0" w:rsidDel="00BE3A07" w:rsidRDefault="008A0584" w:rsidP="007C116A">
            <w:pPr>
              <w:spacing w:after="0"/>
              <w:rPr>
                <w:del w:id="894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895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84F42" w14:textId="45E8FB77" w:rsidR="008A0584" w:rsidRPr="00593A79" w:rsidDel="00BE3A07" w:rsidRDefault="008A0584" w:rsidP="007C116A">
            <w:pPr>
              <w:spacing w:after="0"/>
              <w:jc w:val="right"/>
              <w:rPr>
                <w:del w:id="896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82CC" w14:textId="1603D322" w:rsidR="008A0584" w:rsidRPr="00593A79" w:rsidDel="00BE3A07" w:rsidRDefault="008A0584" w:rsidP="007C116A">
            <w:pPr>
              <w:spacing w:after="0"/>
              <w:jc w:val="right"/>
              <w:rPr>
                <w:del w:id="897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7B48F" w14:textId="071F8F6A" w:rsidR="008A0584" w:rsidRPr="00905A41" w:rsidDel="00BE3A07" w:rsidRDefault="008A0584" w:rsidP="007C116A">
            <w:pPr>
              <w:spacing w:after="0"/>
              <w:jc w:val="right"/>
              <w:rPr>
                <w:del w:id="898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899" w:author="Sabine Specht" w:date="2016-11-08T16:12:00Z">
              <w:r w:rsidRPr="00905A41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33</w:delText>
              </w:r>
              <w:r w:rsidRPr="00905A41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[0.3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</w:delText>
              </w:r>
              <w:r w:rsidRPr="00905A41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;5.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63</w:delText>
              </w:r>
              <w:r w:rsidRPr="00905A41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]  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B3BB" w14:textId="49FB66F9" w:rsidR="008A0584" w:rsidRPr="000C1888" w:rsidDel="00BE3A07" w:rsidRDefault="008A0584" w:rsidP="007C116A">
            <w:pPr>
              <w:spacing w:after="0"/>
              <w:jc w:val="right"/>
              <w:rPr>
                <w:del w:id="900" w:author="Sabine Specht" w:date="2016-11-08T16:12:00Z"/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del w:id="901" w:author="Sabine Specht" w:date="2016-11-08T16:12:00Z">
              <w:r w:rsidRPr="000C1888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 xml:space="preserve">OR 5.65 [1.71;18.68] </w:delText>
              </w:r>
            </w:del>
          </w:p>
        </w:tc>
      </w:tr>
      <w:tr w:rsidR="008A0584" w:rsidRPr="000F6FB0" w:rsidDel="00BE3A07" w14:paraId="48D0652F" w14:textId="6787E17D" w:rsidTr="007C116A">
        <w:trPr>
          <w:trHeight w:val="280"/>
          <w:del w:id="902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368E3" w14:textId="0BCF3BE7" w:rsidR="008A0584" w:rsidRPr="000F6FB0" w:rsidDel="00BE3A07" w:rsidRDefault="008A0584" w:rsidP="007C116A">
            <w:pPr>
              <w:spacing w:after="0"/>
              <w:rPr>
                <w:del w:id="903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904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</w:delText>
              </w:r>
            </w:del>
          </w:p>
        </w:tc>
        <w:tc>
          <w:tcPr>
            <w:tcW w:w="1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9C0B" w14:textId="4C0F436C" w:rsidR="008A0584" w:rsidRPr="000F6FB0" w:rsidDel="00BE3A07" w:rsidRDefault="008A0584" w:rsidP="007C116A">
            <w:pPr>
              <w:spacing w:after="0"/>
              <w:rPr>
                <w:del w:id="905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906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E01BA" w14:textId="009A5CDB" w:rsidR="008A0584" w:rsidRPr="00593A79" w:rsidDel="00BE3A07" w:rsidRDefault="008A0584" w:rsidP="007C116A">
            <w:pPr>
              <w:spacing w:after="0"/>
              <w:jc w:val="right"/>
              <w:rPr>
                <w:del w:id="907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50B19" w14:textId="3CE8F023" w:rsidR="008A0584" w:rsidRPr="00593A79" w:rsidDel="00BE3A07" w:rsidRDefault="008A0584" w:rsidP="007C116A">
            <w:pPr>
              <w:spacing w:after="0"/>
              <w:jc w:val="right"/>
              <w:rPr>
                <w:del w:id="908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77F58" w14:textId="4F51397E" w:rsidR="008A0584" w:rsidRPr="00593A79" w:rsidDel="00BE3A07" w:rsidRDefault="008A0584" w:rsidP="007C116A">
            <w:pPr>
              <w:spacing w:after="0"/>
              <w:jc w:val="right"/>
              <w:rPr>
                <w:del w:id="909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D34D4" w14:textId="02F7626F" w:rsidR="008A0584" w:rsidRPr="000C1888" w:rsidDel="00BE3A07" w:rsidRDefault="008A0584" w:rsidP="007C116A">
            <w:pPr>
              <w:spacing w:after="0"/>
              <w:jc w:val="right"/>
              <w:rPr>
                <w:del w:id="910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911" w:author="Sabine Specht" w:date="2016-11-08T16:12:00Z">
              <w:r w:rsidRPr="000C1888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0C1888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=0.0</w:delText>
              </w:r>
              <w:r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167</w:delText>
              </w:r>
            </w:del>
          </w:p>
        </w:tc>
      </w:tr>
      <w:tr w:rsidR="008A0584" w:rsidRPr="000F6FB0" w:rsidDel="00BE3A07" w14:paraId="164DD832" w14:textId="488AEA22" w:rsidTr="007C116A">
        <w:trPr>
          <w:trHeight w:val="280"/>
          <w:del w:id="912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69071" w14:textId="200443B8" w:rsidR="008A0584" w:rsidRPr="000F6FB0" w:rsidDel="00BE3A07" w:rsidRDefault="008A0584" w:rsidP="007C116A">
            <w:pPr>
              <w:spacing w:after="0"/>
              <w:rPr>
                <w:del w:id="913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914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2D1F" w14:textId="3C5ADD04" w:rsidR="008A0584" w:rsidRPr="000F6FB0" w:rsidDel="00BE3A07" w:rsidRDefault="008A0584" w:rsidP="007C116A">
            <w:pPr>
              <w:spacing w:after="0"/>
              <w:rPr>
                <w:del w:id="915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916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FD1A9" w14:textId="04DDC4EA" w:rsidR="008A0584" w:rsidRPr="00593A79" w:rsidDel="00BE3A07" w:rsidRDefault="008A0584" w:rsidP="007C116A">
            <w:pPr>
              <w:spacing w:after="0"/>
              <w:jc w:val="right"/>
              <w:rPr>
                <w:del w:id="917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AFA3E" w14:textId="4AD7EC0C" w:rsidR="008A0584" w:rsidRPr="00593A79" w:rsidDel="00BE3A07" w:rsidRDefault="008A0584" w:rsidP="007C116A">
            <w:pPr>
              <w:spacing w:after="0"/>
              <w:jc w:val="right"/>
              <w:rPr>
                <w:del w:id="918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D8B0" w14:textId="58875430" w:rsidR="008A0584" w:rsidRPr="00593A79" w:rsidDel="00BE3A07" w:rsidRDefault="008A0584" w:rsidP="007C116A">
            <w:pPr>
              <w:spacing w:after="0"/>
              <w:jc w:val="right"/>
              <w:rPr>
                <w:del w:id="919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BD2AB" w14:textId="5385A154" w:rsidR="008A0584" w:rsidRPr="000C1888" w:rsidDel="00BE3A07" w:rsidRDefault="008A0584" w:rsidP="007C116A">
            <w:pPr>
              <w:spacing w:after="0"/>
              <w:jc w:val="right"/>
              <w:rPr>
                <w:del w:id="920" w:author="Sabine Specht" w:date="2016-11-08T16:12:00Z"/>
                <w:rFonts w:ascii="Arial" w:eastAsia="Times New Roman" w:hAnsi="Arial" w:cs="Arial"/>
                <w:b/>
                <w:sz w:val="18"/>
                <w:szCs w:val="18"/>
                <w:vertAlign w:val="superscript"/>
                <w:lang w:val="en-US"/>
              </w:rPr>
            </w:pPr>
            <w:del w:id="921" w:author="Sabine Specht" w:date="2016-11-08T16:12:00Z">
              <w:r w:rsidRPr="000C1888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OR 4.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29</w:delText>
              </w:r>
              <w:r w:rsidRPr="000C1888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 xml:space="preserve"> [1.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3</w:delText>
              </w:r>
              <w:r w:rsidRPr="000C1888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;1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4.16</w:delText>
              </w:r>
              <w:r w:rsidRPr="000C1888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]</w:delText>
              </w:r>
            </w:del>
          </w:p>
        </w:tc>
      </w:tr>
    </w:tbl>
    <w:p w14:paraId="7220E614" w14:textId="04A01DE8" w:rsidR="00E74ED9" w:rsidRPr="000F6FB0" w:rsidDel="00BE3A07" w:rsidRDefault="008A0584" w:rsidP="008A0584">
      <w:pPr>
        <w:rPr>
          <w:del w:id="922" w:author="Sabine Specht" w:date="2016-11-08T16:12:00Z"/>
          <w:rFonts w:ascii="Arial" w:hAnsi="Arial" w:cs="Arial"/>
          <w:sz w:val="18"/>
          <w:szCs w:val="18"/>
          <w:lang w:val="en-US"/>
        </w:rPr>
      </w:pPr>
      <w:del w:id="923" w:author="Sabine Specht" w:date="2016-11-08T16:12:00Z">
        <w:r w:rsidRPr="000F6FB0" w:rsidDel="00BE3A07">
          <w:rPr>
            <w:rFonts w:ascii="Arial" w:hAnsi="Arial" w:cs="Arial"/>
            <w:sz w:val="18"/>
            <w:szCs w:val="18"/>
            <w:vertAlign w:val="superscript"/>
            <w:lang w:val="en-US"/>
          </w:rPr>
          <w:delText>a</w:delText>
        </w:r>
        <w:r w:rsidDel="00BE3A07">
          <w:rPr>
            <w:rFonts w:ascii="Arial" w:hAnsi="Arial" w:cs="Arial"/>
            <w:sz w:val="18"/>
            <w:szCs w:val="18"/>
            <w:lang w:val="en-US"/>
          </w:rPr>
          <w:delText xml:space="preserve"> A</w:delText>
        </w:r>
        <w:r w:rsidRPr="000F6FB0" w:rsidDel="00BE3A07">
          <w:rPr>
            <w:rFonts w:ascii="Arial" w:hAnsi="Arial" w:cs="Arial"/>
            <w:sz w:val="18"/>
            <w:szCs w:val="18"/>
            <w:lang w:val="en-US"/>
          </w:rPr>
          <w:delText>lternating linear regression (after log</w:delText>
        </w:r>
        <w:r w:rsidRPr="000F6FB0" w:rsidDel="00BE3A07">
          <w:rPr>
            <w:rFonts w:ascii="Arial" w:hAnsi="Arial" w:cs="Arial"/>
            <w:sz w:val="18"/>
            <w:szCs w:val="18"/>
            <w:vertAlign w:val="subscript"/>
            <w:lang w:val="en-US"/>
          </w:rPr>
          <w:delText>10</w:delText>
        </w:r>
        <w:r w:rsidRPr="000F6FB0" w:rsidDel="00BE3A07">
          <w:rPr>
            <w:rFonts w:ascii="Arial" w:hAnsi="Arial" w:cs="Arial"/>
            <w:sz w:val="18"/>
            <w:szCs w:val="18"/>
            <w:lang w:val="en-US"/>
          </w:rPr>
          <w:delText>-transformation (all values +0.1 to circumvent zero values))</w:delText>
        </w:r>
      </w:del>
    </w:p>
    <w:p w14:paraId="135DB581" w14:textId="0DA8052E" w:rsidR="008A0584" w:rsidRPr="00593A79" w:rsidDel="00BE3A07" w:rsidRDefault="008A0584" w:rsidP="008A0584">
      <w:pPr>
        <w:spacing w:after="0"/>
        <w:rPr>
          <w:del w:id="92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US" w:eastAsia="en-GB"/>
        </w:rPr>
      </w:pPr>
    </w:p>
    <w:p w14:paraId="1B16E856" w14:textId="01DB7C86" w:rsidR="008A0584" w:rsidDel="00BE3A07" w:rsidRDefault="008A0584" w:rsidP="008A0584">
      <w:pPr>
        <w:spacing w:after="0"/>
        <w:rPr>
          <w:del w:id="92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8DBE65C" w14:textId="5C44C6BE" w:rsidR="008A0584" w:rsidDel="00BE3A07" w:rsidRDefault="008A0584" w:rsidP="008A0584">
      <w:pPr>
        <w:spacing w:after="0"/>
        <w:rPr>
          <w:del w:id="926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07213D54" w14:textId="55894B5B" w:rsidR="008A0584" w:rsidDel="00BE3A07" w:rsidRDefault="008A0584" w:rsidP="008A0584">
      <w:pPr>
        <w:spacing w:after="0"/>
        <w:rPr>
          <w:del w:id="927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213A7431" w14:textId="0F1CB4DC" w:rsidR="008A0584" w:rsidDel="00BE3A07" w:rsidRDefault="008A0584" w:rsidP="008A0584">
      <w:pPr>
        <w:spacing w:after="0"/>
        <w:rPr>
          <w:del w:id="928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A8849E0" w14:textId="5B530462" w:rsidR="008A0584" w:rsidDel="00BE3A07" w:rsidRDefault="008A0584" w:rsidP="008A0584">
      <w:pPr>
        <w:spacing w:after="0"/>
        <w:rPr>
          <w:del w:id="929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3986FA8E" w14:textId="1ADC00BD" w:rsidR="008A0584" w:rsidDel="00BE3A07" w:rsidRDefault="008A0584" w:rsidP="008A0584">
      <w:pPr>
        <w:spacing w:after="0"/>
        <w:rPr>
          <w:del w:id="930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0A46EDCF" w14:textId="05152409" w:rsidR="008A0584" w:rsidDel="00BE3A07" w:rsidRDefault="008A0584" w:rsidP="008A0584">
      <w:pPr>
        <w:spacing w:after="0"/>
        <w:rPr>
          <w:del w:id="931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E1DD7F8" w14:textId="17142ACA" w:rsidR="008A0584" w:rsidDel="00BE3A07" w:rsidRDefault="008A0584" w:rsidP="008A0584">
      <w:pPr>
        <w:spacing w:after="0"/>
        <w:rPr>
          <w:del w:id="932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39F320A8" w14:textId="7BBA3FBA" w:rsidR="008A0584" w:rsidDel="00BE3A07" w:rsidRDefault="008A0584" w:rsidP="008A0584">
      <w:pPr>
        <w:spacing w:after="0"/>
        <w:rPr>
          <w:del w:id="933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3F38A586" w14:textId="332BB330" w:rsidR="008A0584" w:rsidDel="00BE3A07" w:rsidRDefault="008A0584" w:rsidP="008A0584">
      <w:pPr>
        <w:spacing w:after="0"/>
        <w:rPr>
          <w:del w:id="93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7B32CD02" w14:textId="2E861294" w:rsidR="008A0584" w:rsidDel="00BE3A07" w:rsidRDefault="008A0584" w:rsidP="008A0584">
      <w:pPr>
        <w:spacing w:after="0"/>
        <w:rPr>
          <w:del w:id="93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66EFC2EE" w14:textId="68837EF2" w:rsidR="008A0584" w:rsidDel="00BE3A07" w:rsidRDefault="008A0584" w:rsidP="008A0584">
      <w:pPr>
        <w:spacing w:after="0"/>
        <w:rPr>
          <w:del w:id="936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7161262" w14:textId="17A9F92F" w:rsidR="008A0584" w:rsidDel="00BE3A07" w:rsidRDefault="008A0584" w:rsidP="008A0584">
      <w:pPr>
        <w:spacing w:after="0"/>
        <w:rPr>
          <w:del w:id="937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44CBFEFC" w14:textId="6EC94FCC" w:rsidR="008A0584" w:rsidDel="00BE3A07" w:rsidRDefault="008A0584" w:rsidP="008A0584">
      <w:pPr>
        <w:spacing w:after="0"/>
        <w:rPr>
          <w:del w:id="938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0D08D628" w14:textId="283CD237" w:rsidR="008A0584" w:rsidRPr="0003585C" w:rsidDel="00BE3A07" w:rsidRDefault="008A0584" w:rsidP="008A0584">
      <w:pPr>
        <w:spacing w:after="0"/>
        <w:rPr>
          <w:del w:id="939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vertAlign w:val="superscript"/>
          <w:lang w:val="en-GB" w:eastAsia="en-GB"/>
        </w:rPr>
      </w:pPr>
      <w:del w:id="940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4c: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 xml:space="preserve">ITT analysis – Effect of the study drugs on presence of </w:delText>
        </w:r>
        <w:r w:rsidRPr="00393049" w:rsidDel="00BE3A07">
          <w:rPr>
            <w:rFonts w:ascii="Arial" w:eastAsia="Times New Roman" w:hAnsi="Arial" w:cs="Arial"/>
            <w:b/>
            <w:i/>
            <w:color w:val="000000"/>
            <w:sz w:val="18"/>
            <w:szCs w:val="18"/>
            <w:lang w:val="en-GB" w:eastAsia="en-GB"/>
          </w:rPr>
          <w:delText>Wolbachia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 in nodule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sections: statistics for Actin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vertAlign w:val="superscript"/>
            <w:lang w:val="en-GB" w:eastAsia="en-GB"/>
          </w:rPr>
          <w:delText>a,b</w:delText>
        </w:r>
      </w:del>
    </w:p>
    <w:p w14:paraId="270C6A2A" w14:textId="40594665" w:rsidR="008A0584" w:rsidRPr="003E6329" w:rsidDel="00BE3A07" w:rsidRDefault="008A0584" w:rsidP="008A0584">
      <w:pPr>
        <w:spacing w:after="0"/>
        <w:rPr>
          <w:del w:id="941" w:author="Sabine Specht" w:date="2016-11-08T16:12:00Z"/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W w:w="51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2"/>
        <w:gridCol w:w="192"/>
        <w:gridCol w:w="1909"/>
        <w:gridCol w:w="1879"/>
        <w:gridCol w:w="1879"/>
        <w:gridCol w:w="1960"/>
      </w:tblGrid>
      <w:tr w:rsidR="008A0584" w:rsidRPr="00F14C85" w:rsidDel="00BE3A07" w14:paraId="58BF4B91" w14:textId="1C34A9EA" w:rsidTr="007C116A">
        <w:trPr>
          <w:trHeight w:val="280"/>
          <w:del w:id="942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1987D" w14:textId="3BEE764B" w:rsidR="008A0584" w:rsidRPr="003E6329" w:rsidDel="00BE3A07" w:rsidRDefault="008A0584" w:rsidP="007C116A">
            <w:pPr>
              <w:spacing w:after="0"/>
              <w:jc w:val="center"/>
              <w:rPr>
                <w:del w:id="94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B4F9" w14:textId="2D538A7E" w:rsidR="008A0584" w:rsidRPr="003E6329" w:rsidDel="00BE3A07" w:rsidRDefault="008A0584" w:rsidP="007C116A">
            <w:pPr>
              <w:spacing w:after="0"/>
              <w:jc w:val="center"/>
              <w:rPr>
                <w:del w:id="94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945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8BD3" w14:textId="607A14A9" w:rsidR="008A0584" w:rsidRPr="00F14C85" w:rsidDel="00BE3A07" w:rsidRDefault="008A0584" w:rsidP="007C116A">
            <w:pPr>
              <w:spacing w:after="0"/>
              <w:jc w:val="center"/>
              <w:rPr>
                <w:del w:id="94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947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EF8D" w14:textId="710BC7C6" w:rsidR="008A0584" w:rsidRPr="00F14C85" w:rsidDel="00BE3A07" w:rsidRDefault="008A0584" w:rsidP="007C116A">
            <w:pPr>
              <w:spacing w:after="0"/>
              <w:jc w:val="center"/>
              <w:rPr>
                <w:del w:id="94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949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BC28" w14:textId="3B1F724A" w:rsidR="008A0584" w:rsidRPr="00F14C85" w:rsidDel="00BE3A07" w:rsidRDefault="008A0584" w:rsidP="007C116A">
            <w:pPr>
              <w:spacing w:after="0"/>
              <w:jc w:val="center"/>
              <w:rPr>
                <w:del w:id="95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951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0C64" w14:textId="3212F458" w:rsidR="008A0584" w:rsidRPr="00F14C85" w:rsidDel="00BE3A07" w:rsidRDefault="008A0584" w:rsidP="007C116A">
            <w:pPr>
              <w:spacing w:after="0"/>
              <w:jc w:val="center"/>
              <w:rPr>
                <w:del w:id="95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953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</w:tc>
      </w:tr>
      <w:tr w:rsidR="008A0584" w:rsidRPr="00233C79" w:rsidDel="00BE3A07" w14:paraId="03A8DD12" w14:textId="3EAB5417" w:rsidTr="007C116A">
        <w:trPr>
          <w:trHeight w:val="280"/>
          <w:del w:id="954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E174" w14:textId="31A65516" w:rsidR="008A0584" w:rsidRPr="00233C79" w:rsidDel="00BE3A07" w:rsidRDefault="008A0584" w:rsidP="007C116A">
            <w:pPr>
              <w:spacing w:after="0"/>
              <w:rPr>
                <w:del w:id="955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956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DOX 4w</w:delText>
              </w:r>
            </w:del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E891" w14:textId="09F8BE82" w:rsidR="008A0584" w:rsidRPr="00233C79" w:rsidDel="00BE3A07" w:rsidRDefault="008A0584" w:rsidP="007C116A">
            <w:pPr>
              <w:spacing w:after="0"/>
              <w:rPr>
                <w:del w:id="957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958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A032E" w14:textId="28EB0E1F" w:rsidR="008A0584" w:rsidRPr="00BE51BE" w:rsidDel="00BE3A07" w:rsidRDefault="008A0584" w:rsidP="007C116A">
            <w:pPr>
              <w:spacing w:after="0"/>
              <w:jc w:val="right"/>
              <w:rPr>
                <w:del w:id="959" w:author="Sabine Specht" w:date="2016-11-08T16:12:00Z"/>
                <w:rFonts w:ascii="Arial" w:eastAsia="Times New Roman" w:hAnsi="Arial" w:cs="Arial"/>
                <w:bCs/>
                <w:sz w:val="18"/>
                <w:szCs w:val="18"/>
              </w:rPr>
            </w:pPr>
            <w:del w:id="960" w:author="Sabine Specht" w:date="2016-11-08T16:12:00Z">
              <w:r w:rsidRPr="00BE51BE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</w:rPr>
                <w:delText>p</w:delText>
              </w:r>
              <w:r w:rsidRPr="00BE51BE"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=0.5</w:delText>
              </w:r>
              <w:r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824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8C2F8" w14:textId="368E9CCC" w:rsidR="008A0584" w:rsidRPr="0028600A" w:rsidDel="00BE3A07" w:rsidRDefault="008A0584" w:rsidP="007C116A">
            <w:pPr>
              <w:spacing w:after="0"/>
              <w:jc w:val="right"/>
              <w:rPr>
                <w:del w:id="961" w:author="Sabine Specht" w:date="2016-11-08T16:12:00Z"/>
                <w:rFonts w:ascii="Arial" w:eastAsia="Times New Roman" w:hAnsi="Arial" w:cs="Arial"/>
                <w:bCs/>
                <w:sz w:val="18"/>
                <w:szCs w:val="18"/>
              </w:rPr>
            </w:pPr>
            <w:del w:id="962" w:author="Sabine Specht" w:date="2016-11-08T16:12:00Z">
              <w:r w:rsidRPr="0028600A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</w:rPr>
                <w:delText>p</w:delText>
              </w:r>
              <w:r w:rsidRPr="0028600A"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=0.</w:delText>
              </w:r>
              <w:r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7962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C73F7" w14:textId="17B9BCB2" w:rsidR="008A0584" w:rsidRPr="005A3245" w:rsidDel="00BE3A07" w:rsidRDefault="008A0584" w:rsidP="007C116A">
            <w:pPr>
              <w:spacing w:after="0"/>
              <w:jc w:val="right"/>
              <w:rPr>
                <w:del w:id="963" w:author="Sabine Specht" w:date="2016-11-08T16:12:00Z"/>
                <w:rFonts w:ascii="Arial" w:eastAsia="Times New Roman" w:hAnsi="Arial" w:cs="Arial"/>
                <w:bCs/>
                <w:sz w:val="18"/>
                <w:szCs w:val="18"/>
              </w:rPr>
            </w:pPr>
            <w:del w:id="964" w:author="Sabine Specht" w:date="2016-11-08T16:12:00Z">
              <w:r w:rsidRPr="005A3245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</w:rPr>
                <w:delText>p</w:delText>
              </w:r>
              <w:r w:rsidRPr="005A3245"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=0.5</w:delText>
              </w:r>
              <w:r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623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9BCB2" w14:textId="2800B84E" w:rsidR="008A0584" w:rsidRPr="003F5194" w:rsidDel="00BE3A07" w:rsidRDefault="008A0584" w:rsidP="007C116A">
            <w:pPr>
              <w:spacing w:after="0"/>
              <w:jc w:val="right"/>
              <w:rPr>
                <w:del w:id="965" w:author="Sabine Specht" w:date="2016-11-08T16:12:00Z"/>
                <w:rFonts w:ascii="Arial" w:eastAsia="Times New Roman" w:hAnsi="Arial" w:cs="Arial"/>
                <w:bCs/>
                <w:sz w:val="18"/>
                <w:szCs w:val="18"/>
              </w:rPr>
            </w:pPr>
            <w:del w:id="966" w:author="Sabine Specht" w:date="2016-11-08T16:12:00Z">
              <w:r w:rsidRPr="003F5194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</w:rPr>
                <w:delText>p</w:delText>
              </w:r>
              <w:r w:rsidRPr="003F5194"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=0.8</w:delText>
              </w:r>
              <w:r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199</w:delText>
              </w:r>
            </w:del>
          </w:p>
        </w:tc>
      </w:tr>
      <w:tr w:rsidR="008A0584" w:rsidRPr="000F6FB0" w:rsidDel="00BE3A07" w14:paraId="7A1DA639" w14:textId="56EF3304" w:rsidTr="007C116A">
        <w:trPr>
          <w:trHeight w:val="280"/>
          <w:del w:id="967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5BE4E" w14:textId="36BD17C3" w:rsidR="008A0584" w:rsidRPr="00233C79" w:rsidDel="00BE3A07" w:rsidRDefault="008A0584" w:rsidP="007C116A">
            <w:pPr>
              <w:spacing w:after="0"/>
              <w:rPr>
                <w:del w:id="968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969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63BF" w14:textId="74C16710" w:rsidR="008A0584" w:rsidRPr="00233C79" w:rsidDel="00BE3A07" w:rsidRDefault="008A0584" w:rsidP="007C116A">
            <w:pPr>
              <w:spacing w:after="0"/>
              <w:rPr>
                <w:del w:id="970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971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94CB6" w14:textId="786397E0" w:rsidR="008A0584" w:rsidRPr="00BE51BE" w:rsidDel="00BE3A07" w:rsidRDefault="008A0584" w:rsidP="007C116A">
            <w:pPr>
              <w:spacing w:after="0"/>
              <w:jc w:val="right"/>
              <w:rPr>
                <w:del w:id="972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</w:rPr>
            </w:pPr>
            <w:del w:id="973" w:author="Sabine Specht" w:date="2016-11-08T16:12:00Z">
              <w:r w:rsidRPr="00BE51BE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OR 1.2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</w:delText>
              </w:r>
              <w:r w:rsidRPr="00BE51BE" w:rsidDel="00BE3A07">
                <w:rPr>
                  <w:rFonts w:ascii="Arial" w:eastAsia="Times New Roman" w:hAnsi="Arial" w:cs="Arial"/>
                  <w:sz w:val="18"/>
                  <w:szCs w:val="18"/>
                </w:rPr>
                <w:delText xml:space="preserve"> [0.57;2.6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9</w:delText>
              </w:r>
              <w:r w:rsidRPr="00BE51BE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0BE6D" w14:textId="1D62A22E" w:rsidR="008A0584" w:rsidRPr="0028600A" w:rsidDel="00BE3A07" w:rsidRDefault="008A0584" w:rsidP="007C116A">
            <w:pPr>
              <w:spacing w:after="0"/>
              <w:jc w:val="right"/>
              <w:rPr>
                <w:del w:id="974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975" w:author="Sabine Specht" w:date="2016-11-08T16:12:00Z">
              <w:r w:rsidRPr="0028600A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1.1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</w:delText>
              </w:r>
              <w:r w:rsidRPr="0028600A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[0.47;2.6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8</w:delText>
              </w:r>
              <w:r w:rsidRPr="0028600A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65368" w14:textId="05241B27" w:rsidR="008A0584" w:rsidRPr="005A3245" w:rsidDel="00BE3A07" w:rsidRDefault="008A0584" w:rsidP="007C116A">
            <w:pPr>
              <w:spacing w:after="0"/>
              <w:jc w:val="right"/>
              <w:rPr>
                <w:del w:id="976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977" w:author="Sabine Specht" w:date="2016-11-08T16:12:00Z">
              <w:r w:rsidRPr="005A3245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0.7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4</w:delText>
              </w:r>
              <w:r w:rsidRPr="005A3245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[0.26;2.0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8</w:delText>
              </w:r>
              <w:r w:rsidRPr="005A3245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AA7A1" w14:textId="0D858941" w:rsidR="008A0584" w:rsidRPr="003F5194" w:rsidDel="00BE3A07" w:rsidRDefault="008A0584" w:rsidP="007C116A">
            <w:pPr>
              <w:spacing w:after="0"/>
              <w:jc w:val="right"/>
              <w:rPr>
                <w:del w:id="978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979" w:author="Sabine Specht" w:date="2016-11-08T16:12:00Z">
              <w:r w:rsidRPr="003F5194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0.9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1</w:delText>
              </w:r>
              <w:r w:rsidRPr="003F5194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4</w:delText>
              </w:r>
              <w:r w:rsidRPr="003F5194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;2.0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8</w:delText>
              </w:r>
              <w:r w:rsidRPr="003F5194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]</w:delText>
              </w:r>
            </w:del>
          </w:p>
        </w:tc>
      </w:tr>
      <w:tr w:rsidR="008A0584" w:rsidRPr="000F6FB0" w:rsidDel="00BE3A07" w14:paraId="37EC4A30" w14:textId="19303EB9" w:rsidTr="007C116A">
        <w:trPr>
          <w:trHeight w:val="280"/>
          <w:del w:id="980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ED7A2" w14:textId="57770A6A" w:rsidR="008A0584" w:rsidRPr="000F6FB0" w:rsidDel="00BE3A07" w:rsidRDefault="008A0584" w:rsidP="007C116A">
            <w:pPr>
              <w:spacing w:after="0"/>
              <w:rPr>
                <w:del w:id="98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982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 + ALB 3d</w:delText>
              </w:r>
            </w:del>
          </w:p>
        </w:tc>
        <w:tc>
          <w:tcPr>
            <w:tcW w:w="1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56AA" w14:textId="3F003A59" w:rsidR="008A0584" w:rsidRPr="000F6FB0" w:rsidDel="00BE3A07" w:rsidRDefault="008A0584" w:rsidP="007C116A">
            <w:pPr>
              <w:spacing w:after="0"/>
              <w:rPr>
                <w:del w:id="983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984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0986A" w14:textId="06CB3523" w:rsidR="008A0584" w:rsidRPr="00593A79" w:rsidDel="00BE3A07" w:rsidRDefault="008A0584" w:rsidP="007C116A">
            <w:pPr>
              <w:spacing w:after="0"/>
              <w:jc w:val="right"/>
              <w:rPr>
                <w:del w:id="985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4007D" w14:textId="203D632E" w:rsidR="008A0584" w:rsidRPr="002C302C" w:rsidDel="00BE3A07" w:rsidRDefault="008A0584" w:rsidP="007C116A">
            <w:pPr>
              <w:spacing w:after="0"/>
              <w:jc w:val="right"/>
              <w:rPr>
                <w:del w:id="986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987" w:author="Sabine Specht" w:date="2016-11-08T16:12:00Z">
              <w:r w:rsidRPr="002C302C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2C302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=0.8518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770D" w14:textId="7DD482B2" w:rsidR="008A0584" w:rsidRPr="0027649E" w:rsidDel="00BE3A07" w:rsidRDefault="008A0584" w:rsidP="007C116A">
            <w:pPr>
              <w:spacing w:after="0"/>
              <w:jc w:val="right"/>
              <w:rPr>
                <w:del w:id="988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989" w:author="Sabine Specht" w:date="2016-11-08T16:12:00Z">
              <w:r w:rsidRPr="0027649E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27649E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3941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B1E0A" w14:textId="0850A756" w:rsidR="008A0584" w:rsidRPr="0022284C" w:rsidDel="00BE3A07" w:rsidRDefault="008A0584" w:rsidP="007C116A">
            <w:pPr>
              <w:spacing w:after="0"/>
              <w:jc w:val="right"/>
              <w:rPr>
                <w:del w:id="990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991" w:author="Sabine Specht" w:date="2016-11-08T16:12:00Z">
              <w:r w:rsidRPr="0022284C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22284C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=0.4748</w:delText>
              </w:r>
            </w:del>
          </w:p>
        </w:tc>
      </w:tr>
      <w:tr w:rsidR="008A0584" w:rsidRPr="000F6FB0" w:rsidDel="00BE3A07" w14:paraId="6675A19C" w14:textId="58731720" w:rsidTr="007C116A">
        <w:trPr>
          <w:trHeight w:val="280"/>
          <w:del w:id="992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6E422" w14:textId="228472B8" w:rsidR="008A0584" w:rsidRPr="000F6FB0" w:rsidDel="00BE3A07" w:rsidRDefault="008A0584" w:rsidP="007C116A">
            <w:pPr>
              <w:spacing w:after="0"/>
              <w:rPr>
                <w:del w:id="993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994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DE3D" w14:textId="650C3707" w:rsidR="008A0584" w:rsidRPr="000F6FB0" w:rsidDel="00BE3A07" w:rsidRDefault="008A0584" w:rsidP="007C116A">
            <w:pPr>
              <w:spacing w:after="0"/>
              <w:rPr>
                <w:del w:id="995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996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CCDF5" w14:textId="20A7E1FC" w:rsidR="008A0584" w:rsidRPr="00593A79" w:rsidDel="00BE3A07" w:rsidRDefault="008A0584" w:rsidP="007C116A">
            <w:pPr>
              <w:spacing w:after="0"/>
              <w:jc w:val="right"/>
              <w:rPr>
                <w:del w:id="997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61D54" w14:textId="6F5B2BF1" w:rsidR="008A0584" w:rsidRPr="002C302C" w:rsidDel="00BE3A07" w:rsidRDefault="008A0584" w:rsidP="007C116A">
            <w:pPr>
              <w:spacing w:after="0"/>
              <w:jc w:val="right"/>
              <w:rPr>
                <w:del w:id="998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999" w:author="Sabine Specht" w:date="2016-11-08T16:12:00Z">
              <w:r w:rsidRPr="002C302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0.92 [0.38;2.24]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FD383" w14:textId="19C36171" w:rsidR="008A0584" w:rsidRPr="0027649E" w:rsidDel="00BE3A07" w:rsidRDefault="008A0584" w:rsidP="007C116A">
            <w:pPr>
              <w:spacing w:after="0"/>
              <w:jc w:val="right"/>
              <w:rPr>
                <w:del w:id="1000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1001" w:author="Sabine Specht" w:date="2016-11-08T16:12:00Z">
              <w:r w:rsidRPr="0027649E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0.6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</w:delText>
              </w:r>
              <w:r w:rsidRPr="0027649E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[0.22;1.8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1</w:delText>
              </w:r>
              <w:r w:rsidRPr="0027649E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]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4B0B" w14:textId="36398A15" w:rsidR="008A0584" w:rsidRPr="0022284C" w:rsidDel="00BE3A07" w:rsidRDefault="008A0584" w:rsidP="007C116A">
            <w:pPr>
              <w:spacing w:after="0"/>
              <w:jc w:val="right"/>
              <w:rPr>
                <w:del w:id="1002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1003" w:author="Sabine Specht" w:date="2016-11-08T16:12:00Z">
              <w:r w:rsidRPr="0022284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0.74 [0.32;1.7]</w:delText>
              </w:r>
            </w:del>
          </w:p>
        </w:tc>
      </w:tr>
      <w:tr w:rsidR="008A0584" w:rsidRPr="000F6FB0" w:rsidDel="00BE3A07" w14:paraId="6E9B6F06" w14:textId="6BF9D3FE" w:rsidTr="007C116A">
        <w:trPr>
          <w:trHeight w:val="280"/>
          <w:del w:id="1004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5DBDA" w14:textId="2682572F" w:rsidR="008A0584" w:rsidRPr="000F6FB0" w:rsidDel="00BE3A07" w:rsidRDefault="008A0584" w:rsidP="007C116A">
            <w:pPr>
              <w:spacing w:after="0"/>
              <w:rPr>
                <w:del w:id="1005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06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MIN 3w</w:delText>
              </w:r>
            </w:del>
          </w:p>
        </w:tc>
        <w:tc>
          <w:tcPr>
            <w:tcW w:w="1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0F8A" w14:textId="4115D0BF" w:rsidR="008A0584" w:rsidRPr="000F6FB0" w:rsidDel="00BE3A07" w:rsidRDefault="008A0584" w:rsidP="007C116A">
            <w:pPr>
              <w:spacing w:after="0"/>
              <w:rPr>
                <w:del w:id="1007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08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0F6B4" w14:textId="7CF60015" w:rsidR="008A0584" w:rsidRPr="00593A79" w:rsidDel="00BE3A07" w:rsidRDefault="008A0584" w:rsidP="007C116A">
            <w:pPr>
              <w:spacing w:after="0"/>
              <w:jc w:val="right"/>
              <w:rPr>
                <w:del w:id="1009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1B80" w14:textId="046E1786" w:rsidR="008A0584" w:rsidRPr="00593A79" w:rsidDel="00BE3A07" w:rsidRDefault="008A0584" w:rsidP="007C116A">
            <w:pPr>
              <w:spacing w:after="0"/>
              <w:jc w:val="right"/>
              <w:rPr>
                <w:del w:id="1010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CDB9B" w14:textId="3A99351D" w:rsidR="008A0584" w:rsidRPr="006176B0" w:rsidDel="00BE3A07" w:rsidRDefault="008A0584" w:rsidP="007C116A">
            <w:pPr>
              <w:spacing w:after="0"/>
              <w:jc w:val="right"/>
              <w:rPr>
                <w:del w:id="1011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012" w:author="Sabine Specht" w:date="2016-11-08T16:12:00Z">
              <w:r w:rsidRPr="006176B0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6176B0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591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1CEE9" w14:textId="3B73FE91" w:rsidR="008A0584" w:rsidRPr="0022284C" w:rsidDel="00BE3A07" w:rsidRDefault="008A0584" w:rsidP="007C116A">
            <w:pPr>
              <w:spacing w:after="0"/>
              <w:jc w:val="right"/>
              <w:rPr>
                <w:del w:id="1013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1014" w:author="Sabine Specht" w:date="2016-11-08T16:12:00Z">
              <w:r w:rsidRPr="0022284C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22284C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=0.7244</w:delText>
              </w:r>
            </w:del>
          </w:p>
        </w:tc>
      </w:tr>
      <w:tr w:rsidR="008A0584" w:rsidRPr="000F6FB0" w:rsidDel="00BE3A07" w14:paraId="0CA8DBFE" w14:textId="2277A99D" w:rsidTr="007C116A">
        <w:trPr>
          <w:trHeight w:val="280"/>
          <w:del w:id="1015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F23BA" w14:textId="35E2961A" w:rsidR="008A0584" w:rsidRPr="000F6FB0" w:rsidDel="00BE3A07" w:rsidRDefault="008A0584" w:rsidP="007C116A">
            <w:pPr>
              <w:spacing w:after="0"/>
              <w:rPr>
                <w:del w:id="1016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17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7BCC" w14:textId="6E580940" w:rsidR="008A0584" w:rsidRPr="000F6FB0" w:rsidDel="00BE3A07" w:rsidRDefault="008A0584" w:rsidP="007C116A">
            <w:pPr>
              <w:spacing w:after="0"/>
              <w:rPr>
                <w:del w:id="1018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19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C2A29" w14:textId="4267C48D" w:rsidR="008A0584" w:rsidRPr="00593A79" w:rsidDel="00BE3A07" w:rsidRDefault="008A0584" w:rsidP="007C116A">
            <w:pPr>
              <w:spacing w:after="0"/>
              <w:jc w:val="right"/>
              <w:rPr>
                <w:del w:id="1020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33B3" w14:textId="21EC2912" w:rsidR="008A0584" w:rsidRPr="00593A79" w:rsidDel="00BE3A07" w:rsidRDefault="008A0584" w:rsidP="007C116A">
            <w:pPr>
              <w:spacing w:after="0"/>
              <w:jc w:val="right"/>
              <w:rPr>
                <w:del w:id="1021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E147A" w14:textId="2240E4A8" w:rsidR="008A0584" w:rsidRPr="006176B0" w:rsidDel="00BE3A07" w:rsidRDefault="008A0584" w:rsidP="007C116A">
            <w:pPr>
              <w:spacing w:after="0"/>
              <w:jc w:val="right"/>
              <w:rPr>
                <w:del w:id="1022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023" w:author="Sabine Specht" w:date="2016-11-08T16:12:00Z">
              <w:r w:rsidRPr="006176B0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0.7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4</w:delText>
              </w:r>
              <w:r w:rsidRPr="006176B0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[0.25;2.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22</w:delText>
              </w:r>
              <w:r w:rsidRPr="006176B0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]  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43382" w14:textId="03385092" w:rsidR="008A0584" w:rsidRPr="0022284C" w:rsidDel="00BE3A07" w:rsidRDefault="008A0584" w:rsidP="007C116A">
            <w:pPr>
              <w:spacing w:after="0"/>
              <w:jc w:val="right"/>
              <w:rPr>
                <w:del w:id="1024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025" w:author="Sabine Specht" w:date="2016-11-08T16:12:00Z">
              <w:r w:rsidRPr="0022284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OR 0.85 [0.34;2.13] </w:delText>
              </w:r>
            </w:del>
          </w:p>
        </w:tc>
      </w:tr>
      <w:tr w:rsidR="008A0584" w:rsidRPr="000F6FB0" w:rsidDel="00BE3A07" w14:paraId="7623E3E1" w14:textId="5F4774B2" w:rsidTr="007C116A">
        <w:trPr>
          <w:trHeight w:val="280"/>
          <w:del w:id="1026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C69FA" w14:textId="576A6415" w:rsidR="008A0584" w:rsidRPr="000F6FB0" w:rsidDel="00BE3A07" w:rsidRDefault="008A0584" w:rsidP="007C116A">
            <w:pPr>
              <w:spacing w:after="0"/>
              <w:rPr>
                <w:del w:id="1027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28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</w:delText>
              </w:r>
            </w:del>
          </w:p>
        </w:tc>
        <w:tc>
          <w:tcPr>
            <w:tcW w:w="1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7956" w14:textId="1ADCEBFE" w:rsidR="008A0584" w:rsidRPr="000F6FB0" w:rsidDel="00BE3A07" w:rsidRDefault="008A0584" w:rsidP="007C116A">
            <w:pPr>
              <w:spacing w:after="0"/>
              <w:rPr>
                <w:del w:id="1029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30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D7FBB" w14:textId="28562719" w:rsidR="008A0584" w:rsidRPr="00593A79" w:rsidDel="00BE3A07" w:rsidRDefault="008A0584" w:rsidP="007C116A">
            <w:pPr>
              <w:spacing w:after="0"/>
              <w:jc w:val="right"/>
              <w:rPr>
                <w:del w:id="1031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9F836" w14:textId="0C26A9ED" w:rsidR="008A0584" w:rsidRPr="00593A79" w:rsidDel="00BE3A07" w:rsidRDefault="008A0584" w:rsidP="007C116A">
            <w:pPr>
              <w:spacing w:after="0"/>
              <w:jc w:val="right"/>
              <w:rPr>
                <w:del w:id="1032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3E9D6" w14:textId="42519348" w:rsidR="008A0584" w:rsidRPr="00593A79" w:rsidDel="00BE3A07" w:rsidRDefault="008A0584" w:rsidP="007C116A">
            <w:pPr>
              <w:spacing w:after="0"/>
              <w:jc w:val="right"/>
              <w:rPr>
                <w:del w:id="1033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E95C2" w14:textId="08EBF5F5" w:rsidR="008A0584" w:rsidRPr="0022284C" w:rsidDel="00BE3A07" w:rsidRDefault="008A0584" w:rsidP="007C116A">
            <w:pPr>
              <w:spacing w:after="0"/>
              <w:jc w:val="right"/>
              <w:rPr>
                <w:del w:id="1034" w:author="Sabine Specht" w:date="2016-11-08T16:12:00Z"/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del w:id="1035" w:author="Sabine Specht" w:date="2016-11-08T16:12:00Z">
              <w:r w:rsidRPr="0022284C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22284C"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=0.6</w:delText>
              </w:r>
              <w:r w:rsidDel="00BE3A07">
                <w:rPr>
                  <w:rFonts w:ascii="Arial" w:eastAsia="Times New Roman" w:hAnsi="Arial" w:cs="Arial"/>
                  <w:bCs/>
                  <w:sz w:val="18"/>
                  <w:szCs w:val="18"/>
                  <w:lang w:val="en-US"/>
                </w:rPr>
                <w:delText>544</w:delText>
              </w:r>
            </w:del>
          </w:p>
        </w:tc>
      </w:tr>
      <w:tr w:rsidR="008A0584" w:rsidRPr="000F6FB0" w:rsidDel="00BE3A07" w14:paraId="6BD885E8" w14:textId="5795DC06" w:rsidTr="007C116A">
        <w:trPr>
          <w:trHeight w:val="280"/>
          <w:del w:id="1036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A159D" w14:textId="72DB9FFF" w:rsidR="008A0584" w:rsidRPr="000F6FB0" w:rsidDel="00BE3A07" w:rsidRDefault="008A0584" w:rsidP="007C116A">
            <w:pPr>
              <w:spacing w:after="0"/>
              <w:rPr>
                <w:del w:id="1037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38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1C8D" w14:textId="0A090595" w:rsidR="008A0584" w:rsidRPr="000F6FB0" w:rsidDel="00BE3A07" w:rsidRDefault="008A0584" w:rsidP="007C116A">
            <w:pPr>
              <w:spacing w:after="0"/>
              <w:rPr>
                <w:del w:id="1039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40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01201" w14:textId="1727CF51" w:rsidR="008A0584" w:rsidRPr="00593A79" w:rsidDel="00BE3A07" w:rsidRDefault="008A0584" w:rsidP="007C116A">
            <w:pPr>
              <w:spacing w:after="0"/>
              <w:jc w:val="right"/>
              <w:rPr>
                <w:del w:id="1041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FA6D2" w14:textId="6D491404" w:rsidR="008A0584" w:rsidRPr="00593A79" w:rsidDel="00BE3A07" w:rsidRDefault="008A0584" w:rsidP="007C116A">
            <w:pPr>
              <w:spacing w:after="0"/>
              <w:jc w:val="right"/>
              <w:rPr>
                <w:del w:id="1042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CD3B" w14:textId="2791C322" w:rsidR="008A0584" w:rsidRPr="00593A79" w:rsidDel="00BE3A07" w:rsidRDefault="008A0584" w:rsidP="007C116A">
            <w:pPr>
              <w:spacing w:after="0"/>
              <w:jc w:val="right"/>
              <w:rPr>
                <w:del w:id="1043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155E2" w14:textId="407B5C6F" w:rsidR="008A0584" w:rsidRPr="0022284C" w:rsidDel="00BE3A07" w:rsidRDefault="008A0584" w:rsidP="007C116A">
            <w:pPr>
              <w:spacing w:after="0"/>
              <w:jc w:val="right"/>
              <w:rPr>
                <w:del w:id="1044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1045" w:author="Sabine Specht" w:date="2016-11-08T16:12:00Z">
              <w:r w:rsidRPr="0022284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1.28 [0.43;3.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78</w:delText>
              </w:r>
              <w:r w:rsidRPr="0022284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]</w:delText>
              </w:r>
            </w:del>
          </w:p>
        </w:tc>
      </w:tr>
    </w:tbl>
    <w:p w14:paraId="6C960812" w14:textId="7DE73802" w:rsidR="008A0584" w:rsidDel="00BE3A07" w:rsidRDefault="008A0584" w:rsidP="008A0584">
      <w:pPr>
        <w:spacing w:after="0"/>
        <w:rPr>
          <w:del w:id="1046" w:author="Sabine Specht" w:date="2016-11-08T16:12:00Z"/>
          <w:rFonts w:ascii="Arial" w:hAnsi="Arial" w:cs="Arial"/>
          <w:sz w:val="18"/>
          <w:szCs w:val="18"/>
          <w:lang w:val="en-US"/>
        </w:rPr>
      </w:pPr>
      <w:del w:id="1047" w:author="Sabine Specht" w:date="2016-11-08T16:12:00Z">
        <w:r w:rsidRPr="000F6FB0" w:rsidDel="00BE3A07">
          <w:rPr>
            <w:rFonts w:ascii="Arial" w:hAnsi="Arial" w:cs="Arial"/>
            <w:sz w:val="18"/>
            <w:szCs w:val="18"/>
            <w:vertAlign w:val="superscript"/>
            <w:lang w:val="en-US"/>
          </w:rPr>
          <w:delText>a</w:delText>
        </w:r>
        <w:r w:rsidDel="00BE3A07">
          <w:rPr>
            <w:rFonts w:ascii="Arial" w:hAnsi="Arial" w:cs="Arial"/>
            <w:sz w:val="18"/>
            <w:szCs w:val="18"/>
            <w:lang w:val="en-US"/>
          </w:rPr>
          <w:delText xml:space="preserve"> A</w:delText>
        </w:r>
        <w:r w:rsidRPr="000F6FB0" w:rsidDel="00BE3A07">
          <w:rPr>
            <w:rFonts w:ascii="Arial" w:hAnsi="Arial" w:cs="Arial"/>
            <w:sz w:val="18"/>
            <w:szCs w:val="18"/>
            <w:lang w:val="en-US"/>
          </w:rPr>
          <w:delText>lternating linear regression (after log</w:delText>
        </w:r>
        <w:r w:rsidRPr="000F6FB0" w:rsidDel="00BE3A07">
          <w:rPr>
            <w:rFonts w:ascii="Arial" w:hAnsi="Arial" w:cs="Arial"/>
            <w:sz w:val="18"/>
            <w:szCs w:val="18"/>
            <w:vertAlign w:val="subscript"/>
            <w:lang w:val="en-US"/>
          </w:rPr>
          <w:delText>10</w:delText>
        </w:r>
        <w:r w:rsidRPr="000F6FB0" w:rsidDel="00BE3A07">
          <w:rPr>
            <w:rFonts w:ascii="Arial" w:hAnsi="Arial" w:cs="Arial"/>
            <w:sz w:val="18"/>
            <w:szCs w:val="18"/>
            <w:lang w:val="en-US"/>
          </w:rPr>
          <w:delText>-transformation (all values +0.1 to circumvent zero values))</w:delText>
        </w:r>
      </w:del>
    </w:p>
    <w:p w14:paraId="52C07EDE" w14:textId="6CBA73AE" w:rsidR="008A0584" w:rsidRPr="004D4726" w:rsidDel="00BE3A07" w:rsidRDefault="008A0584" w:rsidP="008A0584">
      <w:pPr>
        <w:spacing w:after="0"/>
        <w:jc w:val="both"/>
        <w:rPr>
          <w:del w:id="1048" w:author="Sabine Specht" w:date="2016-11-08T16:12:00Z"/>
          <w:rFonts w:ascii="Arial" w:hAnsi="Arial" w:cs="Arial"/>
          <w:sz w:val="18"/>
          <w:szCs w:val="18"/>
        </w:rPr>
      </w:pPr>
      <w:del w:id="1049" w:author="Sabine Specht" w:date="2016-11-08T16:12:00Z">
        <w:r w:rsidDel="00BE3A07">
          <w:rPr>
            <w:rFonts w:ascii="Arial" w:hAnsi="Arial" w:cs="Arial"/>
            <w:color w:val="000000"/>
            <w:sz w:val="18"/>
            <w:szCs w:val="18"/>
            <w:vertAlign w:val="superscript"/>
          </w:rPr>
          <w:delText>b</w:delText>
        </w:r>
        <w:r w:rsidDel="00BE3A07">
          <w:rPr>
            <w:rFonts w:ascii="Arial" w:hAnsi="Arial" w:cs="Arial"/>
            <w:color w:val="000000"/>
            <w:sz w:val="18"/>
            <w:szCs w:val="18"/>
          </w:rPr>
          <w:delText xml:space="preserve"> Table shows the odds ratios (OR) for presence of </w:delText>
        </w:r>
        <w:r w:rsidRPr="0050453C" w:rsidDel="00BE3A07">
          <w:rPr>
            <w:rFonts w:ascii="Arial" w:hAnsi="Arial" w:cs="Arial"/>
            <w:i/>
            <w:color w:val="000000"/>
            <w:sz w:val="18"/>
            <w:szCs w:val="18"/>
          </w:rPr>
          <w:delText>Wolbachia</w:delText>
        </w:r>
        <w:r w:rsidDel="00BE3A07">
          <w:rPr>
            <w:rFonts w:ascii="Arial" w:hAnsi="Arial" w:cs="Arial"/>
            <w:color w:val="000000"/>
            <w:sz w:val="18"/>
            <w:szCs w:val="18"/>
          </w:rPr>
          <w:delText xml:space="preserve"> comparing the treatment groups in the headline to the treatment groups in the left column.  </w:delText>
        </w:r>
      </w:del>
    </w:p>
    <w:p w14:paraId="3DCFECE1" w14:textId="47F4B925" w:rsidR="008A0584" w:rsidRPr="000F6FB0" w:rsidDel="00BE3A07" w:rsidRDefault="008A0584" w:rsidP="008A0584">
      <w:pPr>
        <w:rPr>
          <w:del w:id="1050" w:author="Sabine Specht" w:date="2016-11-08T16:12:00Z"/>
          <w:rFonts w:ascii="Arial" w:hAnsi="Arial" w:cs="Arial"/>
          <w:sz w:val="18"/>
          <w:szCs w:val="18"/>
          <w:lang w:val="en-US"/>
        </w:rPr>
      </w:pPr>
    </w:p>
    <w:p w14:paraId="6CBF5298" w14:textId="126F9FAE" w:rsidR="008A0584" w:rsidRPr="00593A79" w:rsidDel="00BE3A07" w:rsidRDefault="008A0584" w:rsidP="008A0584">
      <w:pPr>
        <w:spacing w:after="0"/>
        <w:rPr>
          <w:del w:id="1051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US" w:eastAsia="en-GB"/>
        </w:rPr>
      </w:pPr>
    </w:p>
    <w:p w14:paraId="02D08FC7" w14:textId="65AD7AEC" w:rsidR="008A0584" w:rsidRPr="0003585C" w:rsidDel="00BE3A07" w:rsidRDefault="008A0584" w:rsidP="008A0584">
      <w:pPr>
        <w:spacing w:after="0"/>
        <w:rPr>
          <w:del w:id="1052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vertAlign w:val="superscript"/>
          <w:lang w:val="en-GB" w:eastAsia="en-GB"/>
        </w:rPr>
      </w:pPr>
      <w:del w:id="1053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4d: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 xml:space="preserve">ITT analysis – Effect of the study drugs on presence of </w:delText>
        </w:r>
        <w:r w:rsidRPr="00393049" w:rsidDel="00BE3A07">
          <w:rPr>
            <w:rFonts w:ascii="Arial" w:eastAsia="Times New Roman" w:hAnsi="Arial" w:cs="Arial"/>
            <w:b/>
            <w:i/>
            <w:color w:val="000000"/>
            <w:sz w:val="18"/>
            <w:szCs w:val="18"/>
            <w:lang w:val="en-GB" w:eastAsia="en-GB"/>
          </w:rPr>
          <w:delText>Wolbachia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 in nodule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sections: statistics for FtsZ/Actin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vertAlign w:val="superscript"/>
            <w:lang w:val="en-GB" w:eastAsia="en-GB"/>
          </w:rPr>
          <w:delText>a,b</w:delText>
        </w:r>
      </w:del>
    </w:p>
    <w:p w14:paraId="162870D4" w14:textId="4B51A466" w:rsidR="008A0584" w:rsidRPr="003E6329" w:rsidDel="00BE3A07" w:rsidRDefault="008A0584" w:rsidP="008A0584">
      <w:pPr>
        <w:spacing w:after="0"/>
        <w:rPr>
          <w:del w:id="1054" w:author="Sabine Specht" w:date="2016-11-08T16:12:00Z"/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W w:w="51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2"/>
        <w:gridCol w:w="443"/>
        <w:gridCol w:w="1658"/>
        <w:gridCol w:w="1879"/>
        <w:gridCol w:w="1879"/>
        <w:gridCol w:w="1960"/>
      </w:tblGrid>
      <w:tr w:rsidR="008A0584" w:rsidRPr="00F14C85" w:rsidDel="00BE3A07" w14:paraId="562E62DD" w14:textId="6F4B328E" w:rsidTr="007C116A">
        <w:trPr>
          <w:trHeight w:val="280"/>
          <w:del w:id="1055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D3CF3" w14:textId="161CAFC7" w:rsidR="008A0584" w:rsidRPr="003E6329" w:rsidDel="00BE3A07" w:rsidRDefault="008A0584" w:rsidP="007C116A">
            <w:pPr>
              <w:spacing w:after="0"/>
              <w:jc w:val="center"/>
              <w:rPr>
                <w:del w:id="105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0F24" w14:textId="6720EC0F" w:rsidR="008A0584" w:rsidRPr="003E6329" w:rsidDel="00BE3A07" w:rsidRDefault="008A0584" w:rsidP="007C116A">
            <w:pPr>
              <w:spacing w:after="0"/>
              <w:jc w:val="center"/>
              <w:rPr>
                <w:del w:id="105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058" w:author="Sabine Specht" w:date="2016-11-08T16:12:00Z">
              <w:r w:rsidRPr="003E6329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C240" w14:textId="0CCBD69B" w:rsidR="008A0584" w:rsidRPr="00F14C85" w:rsidDel="00BE3A07" w:rsidRDefault="008A0584" w:rsidP="007C116A">
            <w:pPr>
              <w:spacing w:after="0"/>
              <w:jc w:val="center"/>
              <w:rPr>
                <w:del w:id="105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060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F9D9" w14:textId="7D80A5EF" w:rsidR="008A0584" w:rsidRPr="00F14C85" w:rsidDel="00BE3A07" w:rsidRDefault="008A0584" w:rsidP="007C116A">
            <w:pPr>
              <w:spacing w:after="0"/>
              <w:jc w:val="center"/>
              <w:rPr>
                <w:del w:id="106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062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E98D" w14:textId="568ED2A7" w:rsidR="008A0584" w:rsidRPr="00F14C85" w:rsidDel="00BE3A07" w:rsidRDefault="008A0584" w:rsidP="007C116A">
            <w:pPr>
              <w:spacing w:after="0"/>
              <w:jc w:val="center"/>
              <w:rPr>
                <w:del w:id="106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064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9977" w14:textId="2D60A29D" w:rsidR="008A0584" w:rsidRPr="00F14C85" w:rsidDel="00BE3A07" w:rsidRDefault="008A0584" w:rsidP="007C116A">
            <w:pPr>
              <w:spacing w:after="0"/>
              <w:jc w:val="center"/>
              <w:rPr>
                <w:del w:id="106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066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</w:tc>
      </w:tr>
      <w:tr w:rsidR="008A0584" w:rsidRPr="00233C79" w:rsidDel="00BE3A07" w14:paraId="16145076" w14:textId="759CE717" w:rsidTr="007C116A">
        <w:trPr>
          <w:trHeight w:val="280"/>
          <w:del w:id="1067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A335" w14:textId="3EF53CF6" w:rsidR="008A0584" w:rsidRPr="00233C79" w:rsidDel="00BE3A07" w:rsidRDefault="008A0584" w:rsidP="007C116A">
            <w:pPr>
              <w:spacing w:after="0"/>
              <w:rPr>
                <w:del w:id="1068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1069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DOX 4w</w:delText>
              </w:r>
            </w:del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09CF" w14:textId="1BF88782" w:rsidR="008A0584" w:rsidRPr="00233C79" w:rsidDel="00BE3A07" w:rsidRDefault="008A0584" w:rsidP="007C116A">
            <w:pPr>
              <w:spacing w:after="0"/>
              <w:rPr>
                <w:del w:id="1070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1071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3712" w14:textId="68B4E7E5" w:rsidR="008A0584" w:rsidRPr="00901F02" w:rsidDel="00BE3A07" w:rsidRDefault="008A0584" w:rsidP="007C116A">
            <w:pPr>
              <w:spacing w:after="0"/>
              <w:jc w:val="right"/>
              <w:rPr>
                <w:del w:id="1072" w:author="Sabine Specht" w:date="2016-11-08T16:12:00Z"/>
                <w:rFonts w:ascii="Arial" w:eastAsia="Times New Roman" w:hAnsi="Arial" w:cs="Arial"/>
                <w:bCs/>
                <w:sz w:val="18"/>
                <w:szCs w:val="18"/>
              </w:rPr>
            </w:pPr>
            <w:del w:id="1073" w:author="Sabine Specht" w:date="2016-11-08T16:12:00Z">
              <w:r w:rsidRPr="00901F02" w:rsidDel="00BE3A07">
                <w:rPr>
                  <w:rFonts w:ascii="Arial" w:eastAsia="Times New Roman" w:hAnsi="Arial" w:cs="Arial"/>
                  <w:bCs/>
                  <w:i/>
                  <w:sz w:val="18"/>
                  <w:szCs w:val="18"/>
                </w:rPr>
                <w:delText>p</w:delText>
              </w:r>
              <w:r w:rsidRPr="00901F02"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=0.8</w:delText>
              </w:r>
              <w:r w:rsidDel="00BE3A07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051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8474" w14:textId="1398DF83" w:rsidR="008A0584" w:rsidRPr="00901F02" w:rsidDel="00BE3A07" w:rsidRDefault="008A0584" w:rsidP="007C116A">
            <w:pPr>
              <w:spacing w:after="0"/>
              <w:jc w:val="right"/>
              <w:rPr>
                <w:del w:id="1074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del w:id="1075" w:author="Sabine Specht" w:date="2016-11-08T16:12:00Z">
              <w:r w:rsidRPr="00901F02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</w:rPr>
                <w:delText>p</w:delText>
              </w:r>
              <w:r w:rsidRPr="00901F0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=0.0</w:delText>
              </w:r>
              <w:r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397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4AF4" w14:textId="43A74AE0" w:rsidR="008A0584" w:rsidRPr="00901F02" w:rsidDel="00BE3A07" w:rsidRDefault="008A0584" w:rsidP="007C116A">
            <w:pPr>
              <w:spacing w:after="0"/>
              <w:jc w:val="right"/>
              <w:rPr>
                <w:del w:id="1076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del w:id="1077" w:author="Sabine Specht" w:date="2016-11-08T16:12:00Z">
              <w:r w:rsidRPr="00901F02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</w:rPr>
                <w:delText>p</w:delText>
              </w:r>
              <w:r w:rsidRPr="00901F02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=0.002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D5360" w14:textId="0978AD4C" w:rsidR="008A0584" w:rsidRPr="000F6FB0" w:rsidDel="00BE3A07" w:rsidRDefault="008A0584" w:rsidP="007C116A">
            <w:pPr>
              <w:spacing w:after="0"/>
              <w:jc w:val="right"/>
              <w:rPr>
                <w:del w:id="1078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del w:id="1079" w:author="Sabine Specht" w:date="2016-11-08T16:12:00Z">
              <w:r w:rsidRPr="000F6FB0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</w:rPr>
                <w:delText>p</w:delText>
              </w:r>
              <w:r w:rsidRPr="000F6FB0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&lt;0.0001</w:delText>
              </w:r>
            </w:del>
          </w:p>
        </w:tc>
      </w:tr>
      <w:tr w:rsidR="008A0584" w:rsidRPr="000C52BA" w:rsidDel="00BE3A07" w14:paraId="47718B62" w14:textId="435025E9" w:rsidTr="007C116A">
        <w:trPr>
          <w:trHeight w:val="280"/>
          <w:del w:id="1080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F7664" w14:textId="68B5A96A" w:rsidR="008A0584" w:rsidRPr="00233C79" w:rsidDel="00BE3A07" w:rsidRDefault="008A0584" w:rsidP="007C116A">
            <w:pPr>
              <w:spacing w:after="0"/>
              <w:rPr>
                <w:del w:id="108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1082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A4A7" w14:textId="28F50A2A" w:rsidR="008A0584" w:rsidRPr="00233C79" w:rsidDel="00BE3A07" w:rsidRDefault="008A0584" w:rsidP="007C116A">
            <w:pPr>
              <w:spacing w:after="0"/>
              <w:rPr>
                <w:del w:id="1083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1084" w:author="Sabine Specht" w:date="2016-11-08T16:12:00Z">
              <w:r w:rsidRPr="00233C79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A211" w14:textId="7C941AD4" w:rsidR="008A0584" w:rsidRPr="00901F02" w:rsidDel="00BE3A07" w:rsidRDefault="008A0584" w:rsidP="007C116A">
            <w:pPr>
              <w:spacing w:after="0"/>
              <w:jc w:val="right"/>
              <w:rPr>
                <w:del w:id="1085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</w:rPr>
            </w:pPr>
            <w:del w:id="1086" w:author="Sabine Specht" w:date="2016-11-08T16:12:00Z">
              <w:r w:rsidRPr="00901F02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OR 1.1 [0.52;2.3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</w:rPr>
                <w:delText>5</w:delText>
              </w:r>
              <w:r w:rsidRPr="00901F02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02258" w14:textId="59A7F792" w:rsidR="008A0584" w:rsidRPr="00901F02" w:rsidDel="00BE3A07" w:rsidRDefault="008A0584" w:rsidP="007C116A">
            <w:pPr>
              <w:spacing w:after="0"/>
              <w:jc w:val="right"/>
              <w:rPr>
                <w:del w:id="1087" w:author="Sabine Specht" w:date="2016-11-08T16:12:00Z"/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</w:pPr>
            <w:del w:id="1088" w:author="Sabine Specht" w:date="2016-11-08T16:12:00Z">
              <w:r w:rsidRPr="00901F02"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OR 2.3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3</w:delText>
              </w:r>
              <w:r w:rsidRPr="00901F02"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 xml:space="preserve"> [1.04;5.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22</w:delText>
              </w:r>
              <w:r w:rsidRPr="00901F02"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25E56" w14:textId="4839EE4A" w:rsidR="008A0584" w:rsidRPr="00901F02" w:rsidDel="00BE3A07" w:rsidRDefault="008A0584" w:rsidP="007C116A">
            <w:pPr>
              <w:spacing w:after="0"/>
              <w:jc w:val="right"/>
              <w:rPr>
                <w:del w:id="1089" w:author="Sabine Specht" w:date="2016-11-08T16:12:00Z"/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</w:pPr>
            <w:del w:id="1090" w:author="Sabine Specht" w:date="2016-11-08T16:12:00Z">
              <w:r w:rsidRPr="00901F02"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OR 3.2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7</w:delText>
              </w:r>
              <w:r w:rsidRPr="00901F02"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 xml:space="preserve"> [1.5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4</w:delText>
              </w:r>
              <w:r w:rsidRPr="00901F02"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;6.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93</w:delText>
              </w:r>
              <w:r w:rsidRPr="00901F02" w:rsidDel="00BE3A07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]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9F74F" w14:textId="44CB38D5" w:rsidR="008A0584" w:rsidRPr="000F6FB0" w:rsidDel="00BE3A07" w:rsidRDefault="008A0584" w:rsidP="007C116A">
            <w:pPr>
              <w:spacing w:after="0"/>
              <w:jc w:val="right"/>
              <w:rPr>
                <w:del w:id="1091" w:author="Sabine Specht" w:date="2016-11-08T16:12:00Z"/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del w:id="1092" w:author="Sabine Specht" w:date="2016-11-08T16:12:00Z">
              <w:r w:rsidRPr="000F6FB0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 xml:space="preserve">OR 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10.02</w:delText>
              </w:r>
              <w:r w:rsidRPr="000F6FB0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 xml:space="preserve"> [4.17;2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4.11</w:delText>
              </w:r>
              <w:r w:rsidRPr="000F6FB0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]</w:delText>
              </w:r>
            </w:del>
          </w:p>
        </w:tc>
      </w:tr>
      <w:tr w:rsidR="008A0584" w:rsidRPr="000C52BA" w:rsidDel="00BE3A07" w14:paraId="3273AA0C" w14:textId="28E3B67E" w:rsidTr="007C116A">
        <w:trPr>
          <w:trHeight w:val="280"/>
          <w:del w:id="1093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D07D7" w14:textId="31FDD129" w:rsidR="008A0584" w:rsidRPr="000F6FB0" w:rsidDel="00BE3A07" w:rsidRDefault="008A0584" w:rsidP="007C116A">
            <w:pPr>
              <w:spacing w:after="0"/>
              <w:rPr>
                <w:del w:id="1094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95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 + ALB 3d</w:delText>
              </w:r>
            </w:del>
          </w:p>
        </w:tc>
        <w:tc>
          <w:tcPr>
            <w:tcW w:w="2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A9C2" w14:textId="54622817" w:rsidR="008A0584" w:rsidRPr="000F6FB0" w:rsidDel="00BE3A07" w:rsidRDefault="008A0584" w:rsidP="007C116A">
            <w:pPr>
              <w:spacing w:after="0"/>
              <w:rPr>
                <w:del w:id="1096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097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74B78" w14:textId="54A8DCE3" w:rsidR="008A0584" w:rsidRPr="000F6FB0" w:rsidDel="00BE3A07" w:rsidRDefault="008A0584" w:rsidP="007C116A">
            <w:pPr>
              <w:spacing w:after="0"/>
              <w:jc w:val="right"/>
              <w:rPr>
                <w:del w:id="1098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72C2F" w14:textId="7BAE2030" w:rsidR="008A0584" w:rsidRPr="0047635C" w:rsidDel="00BE3A07" w:rsidRDefault="008A0584" w:rsidP="007C116A">
            <w:pPr>
              <w:spacing w:after="0"/>
              <w:jc w:val="right"/>
              <w:rPr>
                <w:del w:id="1099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100" w:author="Sabine Specht" w:date="2016-11-08T16:12:00Z">
              <w:r w:rsidRPr="00905A41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47635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1074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6EF01" w14:textId="0A0315D5" w:rsidR="008A0584" w:rsidRPr="003E16B2" w:rsidDel="00BE3A07" w:rsidRDefault="008A0584" w:rsidP="007C116A">
            <w:pPr>
              <w:spacing w:after="0"/>
              <w:jc w:val="right"/>
              <w:rPr>
                <w:del w:id="1101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102" w:author="Sabine Specht" w:date="2016-11-08T16:12:00Z">
              <w:r w:rsidRPr="003E16B2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3E16B2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=0.0051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BAA5D" w14:textId="047F7622" w:rsidR="008A0584" w:rsidRPr="000F6FB0" w:rsidDel="00BE3A07" w:rsidRDefault="008A0584" w:rsidP="007C116A">
            <w:pPr>
              <w:spacing w:after="0"/>
              <w:jc w:val="right"/>
              <w:rPr>
                <w:del w:id="1103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1104" w:author="Sabine Specht" w:date="2016-11-08T16:12:00Z">
              <w:r w:rsidRPr="000F6FB0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0F6FB0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&lt;0.0001</w:delText>
              </w:r>
            </w:del>
          </w:p>
        </w:tc>
      </w:tr>
      <w:tr w:rsidR="008A0584" w:rsidRPr="000C52BA" w:rsidDel="00BE3A07" w14:paraId="1EBE50AC" w14:textId="6F28A4E7" w:rsidTr="007C116A">
        <w:trPr>
          <w:trHeight w:val="280"/>
          <w:del w:id="1105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F565E" w14:textId="2A9E4FDA" w:rsidR="008A0584" w:rsidRPr="000F6FB0" w:rsidDel="00BE3A07" w:rsidRDefault="008A0584" w:rsidP="007C116A">
            <w:pPr>
              <w:spacing w:after="0"/>
              <w:rPr>
                <w:del w:id="1106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07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1CFA" w14:textId="00346E24" w:rsidR="008A0584" w:rsidRPr="000F6FB0" w:rsidDel="00BE3A07" w:rsidRDefault="008A0584" w:rsidP="007C116A">
            <w:pPr>
              <w:spacing w:after="0"/>
              <w:rPr>
                <w:del w:id="1108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09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91F0" w14:textId="76720975" w:rsidR="008A0584" w:rsidRPr="000F6FB0" w:rsidDel="00BE3A07" w:rsidRDefault="008A0584" w:rsidP="007C116A">
            <w:pPr>
              <w:spacing w:after="0"/>
              <w:jc w:val="right"/>
              <w:rPr>
                <w:del w:id="1110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88C6A" w14:textId="25517066" w:rsidR="008A0584" w:rsidRPr="0047635C" w:rsidDel="00BE3A07" w:rsidRDefault="008A0584" w:rsidP="007C116A">
            <w:pPr>
              <w:spacing w:after="0"/>
              <w:jc w:val="right"/>
              <w:rPr>
                <w:del w:id="1111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1112" w:author="Sabine Specht" w:date="2016-11-08T16:12:00Z">
              <w:r w:rsidRPr="0047635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92</w:delText>
              </w:r>
              <w:r w:rsidRPr="0047635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87</w:delText>
              </w:r>
              <w:r w:rsidRPr="0047635C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;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4.23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F8B62" w14:textId="18B38AD0" w:rsidR="008A0584" w:rsidRPr="003E16B2" w:rsidDel="00BE3A07" w:rsidRDefault="008A0584" w:rsidP="007C116A">
            <w:pPr>
              <w:spacing w:after="0"/>
              <w:jc w:val="right"/>
              <w:rPr>
                <w:del w:id="1113" w:author="Sabine Specht" w:date="2016-11-08T16:12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1114" w:author="Sabine Specht" w:date="2016-11-08T16:12:00Z">
              <w:r w:rsidRPr="003E16B2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2.81 [1.36;5.79]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1660" w14:textId="677E30F2" w:rsidR="008A0584" w:rsidRPr="000F6FB0" w:rsidDel="00BE3A07" w:rsidRDefault="008A0584" w:rsidP="007C116A">
            <w:pPr>
              <w:spacing w:after="0"/>
              <w:jc w:val="right"/>
              <w:rPr>
                <w:del w:id="1115" w:author="Sabine Specht" w:date="2016-11-08T16:12:00Z"/>
                <w:rFonts w:ascii="Arial" w:eastAsia="Times New Roman" w:hAnsi="Arial" w:cs="Arial"/>
                <w:b/>
                <w:sz w:val="18"/>
                <w:szCs w:val="18"/>
                <w:vertAlign w:val="superscript"/>
                <w:lang w:val="en-US"/>
              </w:rPr>
            </w:pPr>
            <w:del w:id="1116" w:author="Sabine Specht" w:date="2016-11-08T16:12:00Z">
              <w:r w:rsidRPr="000F6FB0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OR 8.43 [3.58;19.84]</w:delText>
              </w:r>
            </w:del>
          </w:p>
        </w:tc>
      </w:tr>
      <w:tr w:rsidR="008A0584" w:rsidRPr="000F6FB0" w:rsidDel="00BE3A07" w14:paraId="658B5E52" w14:textId="421CA277" w:rsidTr="007C116A">
        <w:trPr>
          <w:trHeight w:val="280"/>
          <w:del w:id="1117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98A44" w14:textId="305026B3" w:rsidR="008A0584" w:rsidRPr="000F6FB0" w:rsidDel="00BE3A07" w:rsidRDefault="008A0584" w:rsidP="007C116A">
            <w:pPr>
              <w:spacing w:after="0"/>
              <w:rPr>
                <w:del w:id="1118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19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MIN 3w</w:delText>
              </w:r>
            </w:del>
          </w:p>
        </w:tc>
        <w:tc>
          <w:tcPr>
            <w:tcW w:w="2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F387" w14:textId="50830F2D" w:rsidR="008A0584" w:rsidRPr="000F6FB0" w:rsidDel="00BE3A07" w:rsidRDefault="008A0584" w:rsidP="007C116A">
            <w:pPr>
              <w:spacing w:after="0"/>
              <w:rPr>
                <w:del w:id="1120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21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02496" w14:textId="4EE9FEF9" w:rsidR="008A0584" w:rsidRPr="000F6FB0" w:rsidDel="00BE3A07" w:rsidRDefault="008A0584" w:rsidP="007C116A">
            <w:pPr>
              <w:spacing w:after="0"/>
              <w:jc w:val="right"/>
              <w:rPr>
                <w:del w:id="1122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85E38" w14:textId="01E77732" w:rsidR="008A0584" w:rsidRPr="000F6FB0" w:rsidDel="00BE3A07" w:rsidRDefault="008A0584" w:rsidP="007C116A">
            <w:pPr>
              <w:spacing w:after="0"/>
              <w:jc w:val="right"/>
              <w:rPr>
                <w:del w:id="1123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35F03" w14:textId="01356EFE" w:rsidR="008A0584" w:rsidRPr="008C724A" w:rsidDel="00BE3A07" w:rsidRDefault="008A0584" w:rsidP="007C116A">
            <w:pPr>
              <w:spacing w:after="0"/>
              <w:jc w:val="right"/>
              <w:rPr>
                <w:del w:id="1124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125" w:author="Sabine Specht" w:date="2016-11-08T16:12:00Z">
              <w:r w:rsidRPr="00905A41" w:rsidDel="00BE3A07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8C724A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3565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0D9AB" w14:textId="08A5222C" w:rsidR="008A0584" w:rsidRPr="000F6FB0" w:rsidDel="00BE3A07" w:rsidRDefault="008A0584" w:rsidP="007C116A">
            <w:pPr>
              <w:spacing w:after="0"/>
              <w:jc w:val="right"/>
              <w:rPr>
                <w:del w:id="1126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1127" w:author="Sabine Specht" w:date="2016-11-08T16:12:00Z">
              <w:r w:rsidRPr="000F6FB0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0F6FB0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=0.0003</w:delText>
              </w:r>
            </w:del>
          </w:p>
        </w:tc>
      </w:tr>
      <w:tr w:rsidR="008A0584" w:rsidRPr="007024AE" w:rsidDel="00BE3A07" w14:paraId="2B955B07" w14:textId="680A76E8" w:rsidTr="007C116A">
        <w:trPr>
          <w:trHeight w:val="280"/>
          <w:del w:id="1128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E4A87" w14:textId="6A8408E5" w:rsidR="008A0584" w:rsidRPr="000F6FB0" w:rsidDel="00BE3A07" w:rsidRDefault="008A0584" w:rsidP="007C116A">
            <w:pPr>
              <w:spacing w:after="0"/>
              <w:rPr>
                <w:del w:id="1129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30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F59B" w14:textId="10E83747" w:rsidR="008A0584" w:rsidRPr="000F6FB0" w:rsidDel="00BE3A07" w:rsidRDefault="008A0584" w:rsidP="007C116A">
            <w:pPr>
              <w:spacing w:after="0"/>
              <w:rPr>
                <w:del w:id="1131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32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42FF8" w14:textId="379D56FD" w:rsidR="008A0584" w:rsidRPr="000F6FB0" w:rsidDel="00BE3A07" w:rsidRDefault="008A0584" w:rsidP="007C116A">
            <w:pPr>
              <w:spacing w:after="0"/>
              <w:jc w:val="right"/>
              <w:rPr>
                <w:del w:id="1133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13641" w14:textId="2A1F0A98" w:rsidR="008A0584" w:rsidRPr="000F6FB0" w:rsidDel="00BE3A07" w:rsidRDefault="008A0584" w:rsidP="007C116A">
            <w:pPr>
              <w:spacing w:after="0"/>
              <w:jc w:val="right"/>
              <w:rPr>
                <w:del w:id="1134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B2A70" w14:textId="4122D96A" w:rsidR="008A0584" w:rsidRPr="008C724A" w:rsidDel="00BE3A07" w:rsidRDefault="008A0584" w:rsidP="007C116A">
            <w:pPr>
              <w:spacing w:after="0"/>
              <w:jc w:val="right"/>
              <w:rPr>
                <w:del w:id="1135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136" w:author="Sabine Specht" w:date="2016-11-08T16:12:00Z">
              <w:r w:rsidRPr="008C724A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41</w:delText>
              </w:r>
              <w:r w:rsidRPr="008C724A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68</w:delText>
              </w:r>
              <w:r w:rsidRPr="008C724A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;</w:delText>
              </w:r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2.95</w:delText>
              </w:r>
              <w:r w:rsidRPr="008C724A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]  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E7D3" w14:textId="7F3D26E7" w:rsidR="008A0584" w:rsidRPr="000F6FB0" w:rsidDel="00BE3A07" w:rsidRDefault="008A0584" w:rsidP="007C116A">
            <w:pPr>
              <w:spacing w:after="0"/>
              <w:jc w:val="right"/>
              <w:rPr>
                <w:del w:id="1137" w:author="Sabine Specht" w:date="2016-11-08T16:12:00Z"/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del w:id="1138" w:author="Sabine Specht" w:date="2016-11-08T16:12:00Z">
              <w:r w:rsidRPr="000F6FB0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 xml:space="preserve">OR 4.76 [2.03;11.18] </w:delText>
              </w:r>
            </w:del>
          </w:p>
        </w:tc>
      </w:tr>
      <w:tr w:rsidR="008A0584" w:rsidRPr="007024AE" w:rsidDel="00BE3A07" w14:paraId="51F9E46E" w14:textId="314F0B47" w:rsidTr="007C116A">
        <w:trPr>
          <w:trHeight w:val="280"/>
          <w:del w:id="1139" w:author="Sabine Specht" w:date="2016-11-08T16:12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1D910" w14:textId="0595C458" w:rsidR="008A0584" w:rsidRPr="000F6FB0" w:rsidDel="00BE3A07" w:rsidRDefault="008A0584" w:rsidP="007C116A">
            <w:pPr>
              <w:spacing w:after="0"/>
              <w:rPr>
                <w:del w:id="1140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41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</w:delText>
              </w:r>
            </w:del>
          </w:p>
        </w:tc>
        <w:tc>
          <w:tcPr>
            <w:tcW w:w="2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F328" w14:textId="7B824215" w:rsidR="008A0584" w:rsidRPr="000F6FB0" w:rsidDel="00BE3A07" w:rsidRDefault="008A0584" w:rsidP="007C116A">
            <w:pPr>
              <w:spacing w:after="0"/>
              <w:rPr>
                <w:del w:id="1142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43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D3626" w14:textId="4F2E1F62" w:rsidR="008A0584" w:rsidRPr="000F6FB0" w:rsidDel="00BE3A07" w:rsidRDefault="008A0584" w:rsidP="007C116A">
            <w:pPr>
              <w:spacing w:after="0"/>
              <w:jc w:val="right"/>
              <w:rPr>
                <w:del w:id="1144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29DE" w14:textId="3776C0E7" w:rsidR="008A0584" w:rsidRPr="000F6FB0" w:rsidDel="00BE3A07" w:rsidRDefault="008A0584" w:rsidP="007C116A">
            <w:pPr>
              <w:spacing w:after="0"/>
              <w:jc w:val="right"/>
              <w:rPr>
                <w:del w:id="1145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A103A" w14:textId="61D330A3" w:rsidR="008A0584" w:rsidRPr="000F6FB0" w:rsidDel="00BE3A07" w:rsidRDefault="008A0584" w:rsidP="007C116A">
            <w:pPr>
              <w:spacing w:after="0"/>
              <w:jc w:val="right"/>
              <w:rPr>
                <w:del w:id="1146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D4E1A" w14:textId="0CC9B5C5" w:rsidR="008A0584" w:rsidRPr="000F6FB0" w:rsidDel="00BE3A07" w:rsidRDefault="008A0584" w:rsidP="007C116A">
            <w:pPr>
              <w:spacing w:after="0"/>
              <w:jc w:val="right"/>
              <w:rPr>
                <w:del w:id="1147" w:author="Sabine Specht" w:date="2016-11-08T16:12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1148" w:author="Sabine Specht" w:date="2016-11-08T16:12:00Z">
              <w:r w:rsidRPr="000F6FB0" w:rsidDel="00BE3A07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0F6FB0"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=0.004</w:delText>
              </w:r>
              <w:r w:rsidDel="00BE3A07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6</w:delText>
              </w:r>
            </w:del>
          </w:p>
        </w:tc>
      </w:tr>
      <w:tr w:rsidR="008A0584" w:rsidRPr="007024AE" w:rsidDel="00BE3A07" w14:paraId="703CC0D8" w14:textId="74217737" w:rsidTr="007C116A">
        <w:trPr>
          <w:trHeight w:val="280"/>
          <w:del w:id="1149" w:author="Sabine Specht" w:date="2016-11-08T16:12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D3782" w14:textId="33E9215D" w:rsidR="008A0584" w:rsidRPr="000F6FB0" w:rsidDel="00BE3A07" w:rsidRDefault="008A0584" w:rsidP="007C116A">
            <w:pPr>
              <w:spacing w:after="0"/>
              <w:rPr>
                <w:del w:id="1150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51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777A" w14:textId="6BCA5D8C" w:rsidR="008A0584" w:rsidRPr="000F6FB0" w:rsidDel="00BE3A07" w:rsidRDefault="008A0584" w:rsidP="007C116A">
            <w:pPr>
              <w:spacing w:after="0"/>
              <w:rPr>
                <w:del w:id="1152" w:author="Sabine Specht" w:date="2016-11-08T16:12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153" w:author="Sabine Specht" w:date="2016-11-08T16:12:00Z">
              <w:r w:rsidRPr="000F6FB0" w:rsidDel="00BE3A07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69E5" w14:textId="4D73A1AB" w:rsidR="008A0584" w:rsidRPr="000F6FB0" w:rsidDel="00BE3A07" w:rsidRDefault="008A0584" w:rsidP="007C116A">
            <w:pPr>
              <w:spacing w:after="0"/>
              <w:jc w:val="right"/>
              <w:rPr>
                <w:del w:id="1154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E6994" w14:textId="680E06D8" w:rsidR="008A0584" w:rsidRPr="000F6FB0" w:rsidDel="00BE3A07" w:rsidRDefault="008A0584" w:rsidP="007C116A">
            <w:pPr>
              <w:spacing w:after="0"/>
              <w:jc w:val="right"/>
              <w:rPr>
                <w:del w:id="1155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5487A" w14:textId="7D29719E" w:rsidR="008A0584" w:rsidRPr="000F6FB0" w:rsidDel="00BE3A07" w:rsidRDefault="008A0584" w:rsidP="007C116A">
            <w:pPr>
              <w:spacing w:after="0"/>
              <w:jc w:val="right"/>
              <w:rPr>
                <w:del w:id="1156" w:author="Sabine Specht" w:date="2016-11-08T16:12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A57F3" w14:textId="27D010CE" w:rsidR="008A0584" w:rsidRPr="000F6FB0" w:rsidDel="00BE3A07" w:rsidRDefault="008A0584" w:rsidP="007C116A">
            <w:pPr>
              <w:spacing w:after="0"/>
              <w:jc w:val="right"/>
              <w:rPr>
                <w:del w:id="1157" w:author="Sabine Specht" w:date="2016-11-08T16:12:00Z"/>
                <w:rFonts w:ascii="Arial" w:eastAsia="Times New Roman" w:hAnsi="Arial" w:cs="Arial"/>
                <w:b/>
                <w:sz w:val="18"/>
                <w:szCs w:val="18"/>
                <w:vertAlign w:val="superscript"/>
                <w:lang w:val="en-US"/>
              </w:rPr>
            </w:pPr>
            <w:del w:id="1158" w:author="Sabine Specht" w:date="2016-11-08T16:12:00Z">
              <w:r w:rsidRPr="000F6FB0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OR 3.32 [1.4</w:delText>
              </w:r>
              <w:r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5</w:delText>
              </w:r>
              <w:r w:rsidRPr="000F6FB0" w:rsidDel="00BE3A07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;7.6]</w:delText>
              </w:r>
            </w:del>
          </w:p>
        </w:tc>
      </w:tr>
    </w:tbl>
    <w:p w14:paraId="65BF07D1" w14:textId="20C4E4AC" w:rsidR="008A0584" w:rsidDel="00BE3A07" w:rsidRDefault="008A0584" w:rsidP="008A0584">
      <w:pPr>
        <w:spacing w:after="0"/>
        <w:rPr>
          <w:del w:id="1159" w:author="Sabine Specht" w:date="2016-11-08T16:12:00Z"/>
          <w:rFonts w:ascii="Arial" w:hAnsi="Arial" w:cs="Arial"/>
          <w:sz w:val="18"/>
          <w:szCs w:val="18"/>
          <w:lang w:val="en-US"/>
        </w:rPr>
      </w:pPr>
      <w:del w:id="1160" w:author="Sabine Specht" w:date="2016-11-08T16:12:00Z">
        <w:r w:rsidRPr="000F6FB0" w:rsidDel="00BE3A07">
          <w:rPr>
            <w:rFonts w:ascii="Arial" w:hAnsi="Arial" w:cs="Arial"/>
            <w:sz w:val="18"/>
            <w:szCs w:val="18"/>
            <w:vertAlign w:val="superscript"/>
            <w:lang w:val="en-US"/>
          </w:rPr>
          <w:delText>a</w:delText>
        </w:r>
        <w:r w:rsidDel="00BE3A07">
          <w:rPr>
            <w:rFonts w:ascii="Arial" w:hAnsi="Arial" w:cs="Arial"/>
            <w:sz w:val="18"/>
            <w:szCs w:val="18"/>
            <w:lang w:val="en-US"/>
          </w:rPr>
          <w:delText xml:space="preserve"> A</w:delText>
        </w:r>
        <w:r w:rsidRPr="000F6FB0" w:rsidDel="00BE3A07">
          <w:rPr>
            <w:rFonts w:ascii="Arial" w:hAnsi="Arial" w:cs="Arial"/>
            <w:sz w:val="18"/>
            <w:szCs w:val="18"/>
            <w:lang w:val="en-US"/>
          </w:rPr>
          <w:delText>lternating linear regression (after log</w:delText>
        </w:r>
        <w:r w:rsidRPr="000F6FB0" w:rsidDel="00BE3A07">
          <w:rPr>
            <w:rFonts w:ascii="Arial" w:hAnsi="Arial" w:cs="Arial"/>
            <w:sz w:val="18"/>
            <w:szCs w:val="18"/>
            <w:vertAlign w:val="subscript"/>
            <w:lang w:val="en-US"/>
          </w:rPr>
          <w:delText>10</w:delText>
        </w:r>
        <w:r w:rsidRPr="000F6FB0" w:rsidDel="00BE3A07">
          <w:rPr>
            <w:rFonts w:ascii="Arial" w:hAnsi="Arial" w:cs="Arial"/>
            <w:sz w:val="18"/>
            <w:szCs w:val="18"/>
            <w:lang w:val="en-US"/>
          </w:rPr>
          <w:delText>-transformation (all values +0.1 to circumvent zero values))</w:delText>
        </w:r>
      </w:del>
    </w:p>
    <w:p w14:paraId="6C9BC5C0" w14:textId="2007731A" w:rsidR="008A0584" w:rsidRPr="004D4726" w:rsidDel="00BE3A07" w:rsidRDefault="008A0584" w:rsidP="008A0584">
      <w:pPr>
        <w:spacing w:after="0"/>
        <w:jc w:val="both"/>
        <w:rPr>
          <w:del w:id="1161" w:author="Sabine Specht" w:date="2016-11-08T16:12:00Z"/>
          <w:rFonts w:ascii="Arial" w:hAnsi="Arial" w:cs="Arial"/>
          <w:sz w:val="18"/>
          <w:szCs w:val="18"/>
        </w:rPr>
      </w:pPr>
      <w:del w:id="1162" w:author="Sabine Specht" w:date="2016-11-08T16:12:00Z">
        <w:r w:rsidDel="00BE3A07">
          <w:rPr>
            <w:rFonts w:ascii="Arial" w:hAnsi="Arial" w:cs="Arial"/>
            <w:color w:val="000000"/>
            <w:sz w:val="18"/>
            <w:szCs w:val="18"/>
            <w:vertAlign w:val="superscript"/>
          </w:rPr>
          <w:delText>b</w:delText>
        </w:r>
        <w:r w:rsidDel="00BE3A07">
          <w:rPr>
            <w:rFonts w:ascii="Arial" w:hAnsi="Arial" w:cs="Arial"/>
            <w:color w:val="000000"/>
            <w:sz w:val="18"/>
            <w:szCs w:val="18"/>
          </w:rPr>
          <w:delText xml:space="preserve"> Table shows the odds ratios (OR) comparing the treatment groups in the headline to the treatment groups in the left column.  </w:delText>
        </w:r>
      </w:del>
    </w:p>
    <w:p w14:paraId="2EFE3503" w14:textId="58D78216" w:rsidR="008A0584" w:rsidRPr="000F6FB0" w:rsidDel="00BE3A07" w:rsidRDefault="008A0584" w:rsidP="008A0584">
      <w:pPr>
        <w:rPr>
          <w:del w:id="1163" w:author="Sabine Specht" w:date="2016-11-08T16:12:00Z"/>
          <w:rFonts w:ascii="Arial" w:hAnsi="Arial" w:cs="Arial"/>
          <w:sz w:val="18"/>
          <w:szCs w:val="18"/>
          <w:lang w:val="en-US"/>
        </w:rPr>
      </w:pPr>
    </w:p>
    <w:p w14:paraId="606D7B2F" w14:textId="5EA6776F" w:rsidR="008A0584" w:rsidDel="00BE3A07" w:rsidRDefault="008A0584" w:rsidP="004B0118">
      <w:pPr>
        <w:spacing w:after="0"/>
        <w:rPr>
          <w:del w:id="116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6101EB07" w14:textId="3340B750" w:rsidR="008A0584" w:rsidDel="00BE3A07" w:rsidRDefault="008A0584" w:rsidP="004B0118">
      <w:pPr>
        <w:spacing w:after="0"/>
        <w:rPr>
          <w:del w:id="116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21A25173" w14:textId="54C557AC" w:rsidR="008A0584" w:rsidDel="00BE3A07" w:rsidRDefault="008A0584" w:rsidP="004B0118">
      <w:pPr>
        <w:spacing w:after="0"/>
        <w:rPr>
          <w:del w:id="1166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6B1B5D73" w14:textId="31C132A2" w:rsidR="008A0584" w:rsidDel="00BE3A07" w:rsidRDefault="008A0584" w:rsidP="004B0118">
      <w:pPr>
        <w:spacing w:after="0"/>
        <w:rPr>
          <w:del w:id="1167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3DCF938" w14:textId="5BC03FD3" w:rsidR="008A0584" w:rsidDel="00BE3A07" w:rsidRDefault="008A0584" w:rsidP="004B0118">
      <w:pPr>
        <w:spacing w:after="0"/>
        <w:rPr>
          <w:del w:id="1168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F519750" w14:textId="795D6CB9" w:rsidR="008A0584" w:rsidDel="00BE3A07" w:rsidRDefault="008A0584" w:rsidP="004B0118">
      <w:pPr>
        <w:spacing w:after="0"/>
        <w:rPr>
          <w:del w:id="1169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82693DC" w14:textId="1020E4B4" w:rsidR="008A0584" w:rsidDel="00BE3A07" w:rsidRDefault="008A0584" w:rsidP="004B0118">
      <w:pPr>
        <w:spacing w:after="0"/>
        <w:rPr>
          <w:del w:id="1170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B031074" w14:textId="58F28BA8" w:rsidR="008A0584" w:rsidDel="00BE3A07" w:rsidRDefault="008A0584" w:rsidP="004B0118">
      <w:pPr>
        <w:spacing w:after="0"/>
        <w:rPr>
          <w:del w:id="1171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F9AE816" w14:textId="6BE483B2" w:rsidR="008A0584" w:rsidDel="00BE3A07" w:rsidRDefault="008A0584" w:rsidP="004B0118">
      <w:pPr>
        <w:spacing w:after="0"/>
        <w:rPr>
          <w:del w:id="1172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4C68BCD" w14:textId="389D316F" w:rsidR="008A0584" w:rsidDel="00BE3A07" w:rsidRDefault="008A0584" w:rsidP="004B0118">
      <w:pPr>
        <w:spacing w:after="0"/>
        <w:rPr>
          <w:del w:id="1173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FEE2252" w14:textId="017E4D37" w:rsidR="008A0584" w:rsidDel="00BE3A07" w:rsidRDefault="008A0584" w:rsidP="004B0118">
      <w:pPr>
        <w:spacing w:after="0"/>
        <w:rPr>
          <w:del w:id="117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4DA77E60" w14:textId="6564DAF2" w:rsidR="008A0584" w:rsidDel="00BE3A07" w:rsidRDefault="008A0584" w:rsidP="004B0118">
      <w:pPr>
        <w:spacing w:after="0"/>
        <w:rPr>
          <w:del w:id="117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2DA819DE" w14:textId="693056F2" w:rsidR="008A0584" w:rsidDel="00BE3A07" w:rsidRDefault="008A0584" w:rsidP="004B0118">
      <w:pPr>
        <w:spacing w:after="0"/>
        <w:rPr>
          <w:del w:id="1176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24F53031" w14:textId="7E846FD5" w:rsidR="008A0584" w:rsidDel="00BE3A07" w:rsidRDefault="008A0584" w:rsidP="004B0118">
      <w:pPr>
        <w:spacing w:after="0"/>
        <w:rPr>
          <w:del w:id="1177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6D4699C5" w14:textId="39C32A20" w:rsidR="008A0584" w:rsidDel="00BE3A07" w:rsidRDefault="008A0584" w:rsidP="004B0118">
      <w:pPr>
        <w:spacing w:after="0"/>
        <w:rPr>
          <w:del w:id="1178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48860FD4" w14:textId="0F33EF43" w:rsidR="008A0584" w:rsidDel="00BE3A07" w:rsidRDefault="008A0584" w:rsidP="004B0118">
      <w:pPr>
        <w:spacing w:after="0"/>
        <w:rPr>
          <w:del w:id="1179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A1A1C32" w14:textId="566E8474" w:rsidR="008A0584" w:rsidDel="00BE3A07" w:rsidRDefault="008A0584" w:rsidP="004B0118">
      <w:pPr>
        <w:spacing w:after="0"/>
        <w:rPr>
          <w:del w:id="1180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36B87E62" w14:textId="68DC28EF" w:rsidR="008A0584" w:rsidDel="00BE3A07" w:rsidRDefault="008A0584" w:rsidP="004B0118">
      <w:pPr>
        <w:spacing w:after="0"/>
        <w:rPr>
          <w:del w:id="1181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ED555BC" w14:textId="611B4E03" w:rsidR="008A0584" w:rsidDel="00BE3A07" w:rsidRDefault="008A0584" w:rsidP="004B0118">
      <w:pPr>
        <w:spacing w:after="0"/>
        <w:rPr>
          <w:del w:id="1182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3946E8DC" w14:textId="6F8CA639" w:rsidR="008A0584" w:rsidDel="00BE3A07" w:rsidRDefault="008A0584" w:rsidP="004B0118">
      <w:pPr>
        <w:spacing w:after="0"/>
        <w:rPr>
          <w:del w:id="1183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70601869" w14:textId="01D1D072" w:rsidR="008A0584" w:rsidDel="00BE3A07" w:rsidRDefault="008A0584" w:rsidP="004B0118">
      <w:pPr>
        <w:spacing w:after="0"/>
        <w:rPr>
          <w:del w:id="118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6D804447" w14:textId="6683E2E9" w:rsidR="004B0118" w:rsidDel="00BE3A07" w:rsidRDefault="004B0118" w:rsidP="004B0118">
      <w:pPr>
        <w:spacing w:after="0"/>
        <w:rPr>
          <w:del w:id="118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1186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5: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ITT analysis – Effect of the study drugs on mf within the nodule: histology</w:delText>
        </w:r>
      </w:del>
    </w:p>
    <w:p w14:paraId="6CC845C9" w14:textId="6CA50405" w:rsidR="005D7397" w:rsidDel="00BE3A07" w:rsidRDefault="005D7397" w:rsidP="004B0118">
      <w:pPr>
        <w:spacing w:after="0"/>
        <w:rPr>
          <w:del w:id="1187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tbl>
      <w:tblPr>
        <w:tblW w:w="483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851"/>
        <w:gridCol w:w="709"/>
        <w:gridCol w:w="1559"/>
      </w:tblGrid>
      <w:tr w:rsidR="005D7397" w:rsidRPr="00F14C85" w:rsidDel="00BE3A07" w14:paraId="0C017E05" w14:textId="74C8B16C" w:rsidTr="00E6175E">
        <w:trPr>
          <w:trHeight w:val="300"/>
          <w:del w:id="1188" w:author="Sabine Specht" w:date="2016-11-08T16:12:00Z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22BC" w14:textId="15DA0389" w:rsidR="005D7397" w:rsidRPr="00F14C85" w:rsidDel="00BE3A07" w:rsidRDefault="005D7397" w:rsidP="005D7397">
            <w:pPr>
              <w:spacing w:after="0"/>
              <w:jc w:val="center"/>
              <w:rPr>
                <w:del w:id="118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190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Treatment Group</w:delText>
              </w:r>
            </w:del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63BC" w14:textId="6D163E21" w:rsidR="005D7397" w:rsidDel="00BE3A07" w:rsidRDefault="005D7397" w:rsidP="005D7397">
            <w:pPr>
              <w:spacing w:after="0"/>
              <w:jc w:val="center"/>
              <w:rPr>
                <w:del w:id="119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192" w:author="Sabine Specht" w:date="2016-11-08T16:12:00Z">
              <w:r w:rsidRPr="001E673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No. of Patients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/</w:delText>
              </w:r>
            </w:del>
          </w:p>
          <w:p w14:paraId="5495EA2E" w14:textId="6374A925" w:rsidR="005D7397" w:rsidRPr="00BA5508" w:rsidDel="00BE3A07" w:rsidRDefault="005D7397" w:rsidP="005D7397">
            <w:pPr>
              <w:spacing w:after="0"/>
              <w:jc w:val="center"/>
              <w:rPr>
                <w:del w:id="119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  <w:del w:id="1194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Nod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a</w:delText>
              </w:r>
            </w:del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45BA1C" w14:textId="295674B9" w:rsidR="005D7397" w:rsidRPr="001E673D" w:rsidDel="00BE3A07" w:rsidRDefault="005D7397" w:rsidP="005D7397">
            <w:pPr>
              <w:spacing w:after="0"/>
              <w:jc w:val="center"/>
              <w:rPr>
                <w:del w:id="119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196" w:author="Sabine Specht" w:date="2016-11-08T16:12:00Z">
              <w:r w:rsidRPr="001E673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No.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</w:delText>
              </w:r>
              <w:r w:rsidRPr="001E673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of Nodules</w:delText>
              </w:r>
              <w:r w:rsidDel="00BE3A07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</w:tr>
      <w:tr w:rsidR="005D7397" w:rsidRPr="00F14C85" w:rsidDel="00BE3A07" w14:paraId="1160B89B" w14:textId="1BB27F11" w:rsidTr="00E6175E">
        <w:trPr>
          <w:trHeight w:val="280"/>
          <w:del w:id="1197" w:author="Sabine Specht" w:date="2016-11-08T16:12:00Z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C41FC" w14:textId="524B82BB" w:rsidR="005D7397" w:rsidRPr="001E673D" w:rsidDel="00BE3A07" w:rsidRDefault="005D7397" w:rsidP="005D7397">
            <w:pPr>
              <w:spacing w:after="0"/>
              <w:rPr>
                <w:del w:id="119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8C34EA" w14:textId="35E31B92" w:rsidR="005D7397" w:rsidRPr="001E673D" w:rsidDel="00BE3A07" w:rsidRDefault="005D7397" w:rsidP="005D7397">
            <w:pPr>
              <w:spacing w:after="0"/>
              <w:rPr>
                <w:del w:id="119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6E314" w14:textId="3E7EE4B6" w:rsidR="005D7397" w:rsidRPr="00B079B5" w:rsidDel="00BE3A07" w:rsidRDefault="005D7397" w:rsidP="005D7397">
            <w:pPr>
              <w:spacing w:after="0"/>
              <w:jc w:val="center"/>
              <w:rPr>
                <w:del w:id="120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  <w:del w:id="1201" w:author="Sabine Specht" w:date="2016-11-08T16:12:00Z">
              <w:r w:rsidRPr="001E673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All</w:delText>
              </w:r>
            </w:del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49AA" w14:textId="48EF3434" w:rsidR="005D7397" w:rsidRPr="001E673D" w:rsidDel="00BE3A07" w:rsidRDefault="005D7397" w:rsidP="005D7397">
            <w:pPr>
              <w:spacing w:after="0"/>
              <w:rPr>
                <w:del w:id="120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03" w:author="Sabine Specht" w:date="2016-11-08T16:12:00Z">
              <w:r w:rsidRPr="001E673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with intact mf</w:delText>
              </w:r>
            </w:del>
          </w:p>
        </w:tc>
      </w:tr>
      <w:tr w:rsidR="005D7397" w:rsidRPr="00F14C85" w:rsidDel="00BE3A07" w14:paraId="61813D99" w14:textId="46E3C6E6" w:rsidTr="00E6175E">
        <w:trPr>
          <w:trHeight w:val="280"/>
          <w:del w:id="1204" w:author="Sabine Specht" w:date="2016-11-08T16:12:00Z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6CE7A" w14:textId="29C1704A" w:rsidR="005D7397" w:rsidRPr="001E673D" w:rsidDel="00BE3A07" w:rsidRDefault="005D7397" w:rsidP="005D7397">
            <w:pPr>
              <w:spacing w:after="0"/>
              <w:rPr>
                <w:del w:id="120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F2B1" w14:textId="37ECA5D7" w:rsidR="005D7397" w:rsidRPr="00F14C85" w:rsidDel="00BE3A07" w:rsidRDefault="005D7397" w:rsidP="00E6175E">
            <w:pPr>
              <w:spacing w:after="0"/>
              <w:jc w:val="right"/>
              <w:rPr>
                <w:del w:id="120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0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110/ 3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07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A3803" w14:textId="38AD46DE" w:rsidR="005D7397" w:rsidRPr="005D7397" w:rsidDel="00BE3A07" w:rsidRDefault="005D7397" w:rsidP="005D7397">
            <w:pPr>
              <w:spacing w:after="0"/>
              <w:jc w:val="right"/>
              <w:rPr>
                <w:del w:id="1208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1209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2</w:delText>
              </w:r>
              <w:r w:rsidR="001268CF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28</w:delText>
              </w:r>
            </w:del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780B" w14:textId="7B67598F" w:rsidR="005D7397" w:rsidRPr="005D7397" w:rsidDel="00BE3A07" w:rsidRDefault="005D7397" w:rsidP="005D7397">
            <w:pPr>
              <w:spacing w:after="0"/>
              <w:rPr>
                <w:del w:id="1210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1211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 </w:delText>
              </w:r>
            </w:del>
          </w:p>
        </w:tc>
      </w:tr>
      <w:tr w:rsidR="005D7397" w:rsidRPr="00F14C85" w:rsidDel="00BE3A07" w14:paraId="08C8BE57" w14:textId="7293880F" w:rsidTr="00E6175E">
        <w:trPr>
          <w:trHeight w:val="280"/>
          <w:del w:id="1212" w:author="Sabine Specht" w:date="2016-11-08T16:12:00Z"/>
        </w:trPr>
        <w:tc>
          <w:tcPr>
            <w:tcW w:w="17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FD4F" w14:textId="0C991FE7" w:rsidR="005D7397" w:rsidRPr="001E673D" w:rsidDel="00BE3A07" w:rsidRDefault="005D7397" w:rsidP="005D7397">
            <w:pPr>
              <w:spacing w:after="0"/>
              <w:rPr>
                <w:del w:id="121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14" w:author="Sabine Specht" w:date="2016-11-08T16:12:00Z">
              <w:r w:rsidRPr="001E673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DOX 4w </w:delText>
              </w:r>
            </w:del>
          </w:p>
        </w:tc>
        <w:tc>
          <w:tcPr>
            <w:tcW w:w="8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69AAA" w14:textId="77A42CCC" w:rsidR="005D7397" w:rsidRPr="00F14C85" w:rsidDel="00BE3A07" w:rsidRDefault="005D7397" w:rsidP="00E6175E">
            <w:pPr>
              <w:spacing w:after="0"/>
              <w:jc w:val="right"/>
              <w:rPr>
                <w:del w:id="121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16" w:author="Sabine Specht" w:date="2016-11-08T16:12:00Z">
              <w:r w:rsidRPr="003902FB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27/ 7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70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832DE" w14:textId="4EB4F6D7" w:rsidR="005D7397" w:rsidRPr="005D7397" w:rsidDel="00BE3A07" w:rsidRDefault="005D7397" w:rsidP="005D7397">
            <w:pPr>
              <w:spacing w:after="0"/>
              <w:jc w:val="right"/>
              <w:rPr>
                <w:del w:id="1217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1218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5</w:delText>
              </w:r>
              <w:r w:rsidR="001268CF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6</w:delText>
              </w:r>
            </w:del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3096" w14:textId="1C9DF382" w:rsidR="005D7397" w:rsidRPr="005D7397" w:rsidDel="00BE3A07" w:rsidRDefault="005D7397" w:rsidP="005D7397">
            <w:pPr>
              <w:spacing w:after="0"/>
              <w:jc w:val="right"/>
              <w:rPr>
                <w:del w:id="1219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1220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0</w:delText>
              </w:r>
            </w:del>
          </w:p>
        </w:tc>
      </w:tr>
      <w:tr w:rsidR="005D7397" w:rsidRPr="00F14C85" w:rsidDel="00BE3A07" w14:paraId="56393B2E" w14:textId="34280AF7" w:rsidTr="00E6175E">
        <w:trPr>
          <w:trHeight w:val="280"/>
          <w:del w:id="1221" w:author="Sabine Specht" w:date="2016-11-08T16:12:00Z"/>
        </w:trPr>
        <w:tc>
          <w:tcPr>
            <w:tcW w:w="17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CCE6" w14:textId="0831327E" w:rsidR="005D7397" w:rsidRPr="001E673D" w:rsidDel="00BE3A07" w:rsidRDefault="005D7397" w:rsidP="005D7397">
            <w:pPr>
              <w:spacing w:after="0"/>
              <w:rPr>
                <w:del w:id="122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23" w:author="Sabine Specht" w:date="2016-11-08T16:12:00Z">
              <w:r w:rsidRPr="001E673D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35D5C" w14:textId="35C759F2" w:rsidR="005D7397" w:rsidRPr="00743756" w:rsidDel="00BE3A07" w:rsidRDefault="005D7397" w:rsidP="00E6175E">
            <w:pPr>
              <w:spacing w:after="0"/>
              <w:jc w:val="right"/>
              <w:rPr>
                <w:del w:id="122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25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20/ 58</w:delText>
              </w:r>
            </w:del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1690B" w14:textId="13DC840A" w:rsidR="005D7397" w:rsidRPr="005D7397" w:rsidDel="00BE3A07" w:rsidRDefault="005D7397" w:rsidP="005D7397">
            <w:pPr>
              <w:spacing w:after="0"/>
              <w:jc w:val="right"/>
              <w:rPr>
                <w:del w:id="1226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1227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49</w:delText>
              </w:r>
            </w:del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7D93" w14:textId="6BA8573F" w:rsidR="005D7397" w:rsidRPr="005D7397" w:rsidDel="00BE3A07" w:rsidRDefault="005D7397" w:rsidP="005D7397">
            <w:pPr>
              <w:spacing w:after="0"/>
              <w:jc w:val="right"/>
              <w:rPr>
                <w:del w:id="1228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1229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 (8.2 %)</w:delText>
              </w:r>
            </w:del>
          </w:p>
        </w:tc>
      </w:tr>
      <w:tr w:rsidR="005D7397" w:rsidRPr="005D7397" w:rsidDel="00BE3A07" w14:paraId="1EC4B036" w14:textId="49A64276" w:rsidTr="00E6175E">
        <w:trPr>
          <w:trHeight w:val="280"/>
          <w:del w:id="1230" w:author="Sabine Specht" w:date="2016-11-08T16:12:00Z"/>
        </w:trPr>
        <w:tc>
          <w:tcPr>
            <w:tcW w:w="17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3830" w14:textId="5C3BD192" w:rsidR="005D7397" w:rsidRPr="00BA5508" w:rsidDel="00BE3A07" w:rsidRDefault="005D7397" w:rsidP="005D7397">
            <w:pPr>
              <w:spacing w:after="0"/>
              <w:rPr>
                <w:del w:id="123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32" w:author="Sabine Specht" w:date="2016-11-08T16:12:00Z">
              <w:r w:rsidRPr="00BA550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87987" w14:textId="3C80F2A2" w:rsidR="005D7397" w:rsidRPr="00743756" w:rsidDel="00BE3A07" w:rsidRDefault="005D7397" w:rsidP="00E6175E">
            <w:pPr>
              <w:spacing w:after="0"/>
              <w:jc w:val="right"/>
              <w:rPr>
                <w:del w:id="123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234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8</w:delText>
              </w:r>
            </w:del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B260E" w14:textId="2C607624" w:rsidR="005D7397" w:rsidRPr="005D7397" w:rsidDel="00BE3A07" w:rsidRDefault="005D7397" w:rsidP="005D7397">
            <w:pPr>
              <w:spacing w:after="0"/>
              <w:jc w:val="right"/>
              <w:rPr>
                <w:del w:id="1235" w:author="Sabine Specht" w:date="2016-11-08T16:12:00Z"/>
                <w:rFonts w:ascii="Arial" w:eastAsia="Times New Roman" w:hAnsi="Arial" w:cs="Arial"/>
                <w:sz w:val="18"/>
                <w:szCs w:val="18"/>
              </w:rPr>
            </w:pPr>
            <w:del w:id="1236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4</w:delText>
              </w:r>
              <w:r w:rsidR="001268CF" w:rsidDel="00BE3A07">
                <w:rPr>
                  <w:rFonts w:ascii="Arial" w:eastAsia="Times New Roman" w:hAnsi="Arial" w:cs="Arial"/>
                  <w:sz w:val="18"/>
                  <w:szCs w:val="18"/>
                </w:rPr>
                <w:delText>3</w:delText>
              </w:r>
            </w:del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C426" w14:textId="68561666" w:rsidR="005D7397" w:rsidRPr="005D7397" w:rsidDel="00BE3A07" w:rsidRDefault="005D7397" w:rsidP="005D7397">
            <w:pPr>
              <w:spacing w:after="0"/>
              <w:jc w:val="right"/>
              <w:rPr>
                <w:del w:id="1237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238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 (4.</w:delText>
              </w:r>
              <w:r w:rsidR="001268CF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7</w:delText>
              </w:r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</w:tr>
      <w:tr w:rsidR="005D7397" w:rsidRPr="005D7397" w:rsidDel="00BE3A07" w14:paraId="29611FED" w14:textId="0A55F3D9" w:rsidTr="00E6175E">
        <w:trPr>
          <w:trHeight w:val="280"/>
          <w:del w:id="1239" w:author="Sabine Specht" w:date="2016-11-08T16:12:00Z"/>
        </w:trPr>
        <w:tc>
          <w:tcPr>
            <w:tcW w:w="17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C940" w14:textId="4EA1C0B1" w:rsidR="005D7397" w:rsidRPr="005D7397" w:rsidDel="00BE3A07" w:rsidRDefault="005D7397" w:rsidP="005D7397">
            <w:pPr>
              <w:spacing w:after="0"/>
              <w:rPr>
                <w:del w:id="124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241" w:author="Sabine Specht" w:date="2016-11-08T16:12:00Z">
              <w:r w:rsidRPr="005D7397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DOX 3w</w:delText>
              </w:r>
            </w:del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DA0F3" w14:textId="3FEBAB18" w:rsidR="005D7397" w:rsidRPr="00743756" w:rsidDel="00BE3A07" w:rsidRDefault="005D7397" w:rsidP="00E6175E">
            <w:pPr>
              <w:spacing w:after="0"/>
              <w:jc w:val="right"/>
              <w:rPr>
                <w:del w:id="124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243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4</w:delText>
              </w:r>
            </w:del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45821" w14:textId="23A628BE" w:rsidR="005D7397" w:rsidRPr="005D7397" w:rsidDel="00BE3A07" w:rsidRDefault="001268CF" w:rsidP="005D7397">
            <w:pPr>
              <w:spacing w:after="0"/>
              <w:jc w:val="right"/>
              <w:rPr>
                <w:del w:id="1244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245" w:author="Sabine Specht" w:date="2016-11-08T16:12:00Z">
              <w:r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39</w:delText>
              </w:r>
            </w:del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B943" w14:textId="37D89196" w:rsidR="005D7397" w:rsidRPr="005D7397" w:rsidDel="00BE3A07" w:rsidRDefault="005D7397" w:rsidP="005D7397">
            <w:pPr>
              <w:spacing w:after="0"/>
              <w:jc w:val="right"/>
              <w:rPr>
                <w:del w:id="1246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247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 (7.</w:delText>
              </w:r>
              <w:r w:rsidR="001268CF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7</w:delText>
              </w:r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%)</w:delText>
              </w:r>
            </w:del>
          </w:p>
        </w:tc>
      </w:tr>
      <w:tr w:rsidR="005D7397" w:rsidRPr="005D7397" w:rsidDel="00BE3A07" w14:paraId="39FB51EA" w14:textId="7D9DE6E2" w:rsidTr="00E6175E">
        <w:trPr>
          <w:trHeight w:val="280"/>
          <w:del w:id="1248" w:author="Sabine Specht" w:date="2016-11-08T16:12:00Z"/>
        </w:trPr>
        <w:tc>
          <w:tcPr>
            <w:tcW w:w="1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7FBF" w14:textId="103FE54C" w:rsidR="005D7397" w:rsidRPr="005D7397" w:rsidDel="00BE3A07" w:rsidRDefault="005D7397" w:rsidP="005D7397">
            <w:pPr>
              <w:spacing w:after="0"/>
              <w:rPr>
                <w:del w:id="124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250" w:author="Sabine Specht" w:date="2016-11-08T16:12:00Z">
              <w:r w:rsidRPr="005D7397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ALB 3d</w:delText>
              </w:r>
            </w:del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B8226" w14:textId="71E2FD9D" w:rsidR="005D7397" w:rsidRPr="003902FB" w:rsidDel="00BE3A07" w:rsidRDefault="005D7397" w:rsidP="00E6175E">
            <w:pPr>
              <w:spacing w:after="0"/>
              <w:jc w:val="right"/>
              <w:rPr>
                <w:del w:id="125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252" w:author="Sabine Specht" w:date="2016-11-08T16:12:00Z">
              <w:r w:rsidRPr="00743756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21/ 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6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7</w:delText>
              </w:r>
            </w:del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CDBC0" w14:textId="22C90F8D" w:rsidR="005D7397" w:rsidRPr="005D7397" w:rsidDel="00BE3A07" w:rsidRDefault="005D7397" w:rsidP="005D7397">
            <w:pPr>
              <w:spacing w:after="0"/>
              <w:jc w:val="right"/>
              <w:rPr>
                <w:del w:id="1253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254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41</w:delText>
              </w:r>
            </w:del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169C" w14:textId="71379D64" w:rsidR="005D7397" w:rsidRPr="005D7397" w:rsidDel="00BE3A07" w:rsidRDefault="005D7397" w:rsidP="005D7397">
            <w:pPr>
              <w:spacing w:after="0"/>
              <w:jc w:val="right"/>
              <w:rPr>
                <w:del w:id="1255" w:author="Sabine Specht" w:date="2016-11-08T16:12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256" w:author="Sabine Specht" w:date="2016-11-08T16:12:00Z">
              <w:r w:rsidRPr="005D7397" w:rsidDel="00BE3A07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6 (14.6 %)</w:delText>
              </w:r>
            </w:del>
          </w:p>
        </w:tc>
      </w:tr>
    </w:tbl>
    <w:p w14:paraId="79823F6B" w14:textId="455127FA" w:rsidR="005D7397" w:rsidRPr="005D7397" w:rsidDel="00BE3A07" w:rsidRDefault="005D7397" w:rsidP="005D7397">
      <w:pPr>
        <w:spacing w:after="0"/>
        <w:jc w:val="both"/>
        <w:rPr>
          <w:del w:id="1257" w:author="Sabine Specht" w:date="2016-11-08T16:12:00Z"/>
          <w:rFonts w:ascii="Arial" w:hAnsi="Arial" w:cs="Arial"/>
          <w:color w:val="000000"/>
          <w:sz w:val="18"/>
          <w:szCs w:val="18"/>
          <w:lang w:val="en-US"/>
        </w:rPr>
      </w:pPr>
      <w:del w:id="1258" w:author="Sabine Specht" w:date="2016-11-08T16:12:00Z">
        <w:r w:rsidRPr="005D7397" w:rsidDel="00BE3A07">
          <w:rPr>
            <w:rFonts w:ascii="Arial" w:hAnsi="Arial" w:cs="Arial"/>
            <w:color w:val="000000"/>
            <w:sz w:val="18"/>
            <w:szCs w:val="18"/>
            <w:vertAlign w:val="superscript"/>
            <w:lang w:val="en-US"/>
          </w:rPr>
          <w:delText xml:space="preserve">a </w:delText>
        </w:r>
        <w:r w:rsidRPr="005D7397" w:rsidDel="00BE3A07">
          <w:rPr>
            <w:rFonts w:ascii="Arial" w:hAnsi="Arial" w:cs="Arial"/>
            <w:color w:val="000000"/>
            <w:sz w:val="18"/>
            <w:szCs w:val="18"/>
            <w:lang w:val="en-US"/>
          </w:rPr>
          <w:delText xml:space="preserve">Only evaluable patients/nods are included </w:delText>
        </w:r>
      </w:del>
    </w:p>
    <w:p w14:paraId="14C7DBAB" w14:textId="4A20173A" w:rsidR="005D7397" w:rsidRPr="005D7397" w:rsidDel="00BE3A07" w:rsidRDefault="005D7397" w:rsidP="005D7397">
      <w:pPr>
        <w:spacing w:after="0"/>
        <w:jc w:val="both"/>
        <w:rPr>
          <w:del w:id="1259" w:author="Sabine Specht" w:date="2016-11-08T16:12:00Z"/>
          <w:rFonts w:ascii="Arial" w:hAnsi="Arial" w:cs="Arial"/>
          <w:color w:val="000000"/>
          <w:sz w:val="18"/>
          <w:szCs w:val="18"/>
          <w:lang w:val="en-US"/>
        </w:rPr>
      </w:pPr>
      <w:del w:id="1260" w:author="Sabine Specht" w:date="2016-11-08T16:12:00Z">
        <w:r w:rsidRPr="005D7397" w:rsidDel="00BE3A07">
          <w:rPr>
            <w:rFonts w:ascii="Arial" w:hAnsi="Arial" w:cs="Arial"/>
            <w:color w:val="000000"/>
            <w:sz w:val="18"/>
            <w:szCs w:val="18"/>
            <w:vertAlign w:val="superscript"/>
            <w:lang w:val="en-US"/>
          </w:rPr>
          <w:delText xml:space="preserve">b </w:delText>
        </w:r>
        <w:r w:rsidRPr="005D7397" w:rsidDel="00BE3A07">
          <w:rPr>
            <w:rFonts w:ascii="Arial" w:hAnsi="Arial" w:cs="Arial"/>
            <w:color w:val="000000"/>
            <w:sz w:val="18"/>
            <w:szCs w:val="18"/>
            <w:lang w:val="en-US"/>
          </w:rPr>
          <w:delText>Only nodules with living female worms are included</w:delText>
        </w:r>
      </w:del>
    </w:p>
    <w:p w14:paraId="5242E2E5" w14:textId="4C27F5A5" w:rsidR="004B0118" w:rsidDel="00BE3A07" w:rsidRDefault="004B0118" w:rsidP="004B0118">
      <w:pPr>
        <w:spacing w:after="0"/>
        <w:rPr>
          <w:del w:id="1261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US" w:eastAsia="en-GB"/>
        </w:rPr>
      </w:pPr>
    </w:p>
    <w:p w14:paraId="6B0758BC" w14:textId="34079229" w:rsidR="005D7397" w:rsidRPr="005D7397" w:rsidDel="00BE3A07" w:rsidRDefault="005D7397" w:rsidP="004B0118">
      <w:pPr>
        <w:spacing w:after="0"/>
        <w:rPr>
          <w:del w:id="1262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US" w:eastAsia="en-GB"/>
        </w:rPr>
      </w:pPr>
    </w:p>
    <w:p w14:paraId="13E41392" w14:textId="1E378BBC" w:rsidR="004B0118" w:rsidDel="00BE3A07" w:rsidRDefault="004B0118" w:rsidP="004B0118">
      <w:pPr>
        <w:spacing w:after="0"/>
        <w:rPr>
          <w:del w:id="1263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1264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6: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ITT analysis – Effect of the study drugs on adult worms: histology</w:delText>
        </w:r>
      </w:del>
    </w:p>
    <w:p w14:paraId="2FCF717A" w14:textId="53F86C69" w:rsidR="005D7397" w:rsidRPr="00E6175E" w:rsidDel="00BE3A07" w:rsidRDefault="005D7397" w:rsidP="005D7397">
      <w:pPr>
        <w:spacing w:after="0"/>
        <w:rPr>
          <w:del w:id="1265" w:author="Sabine Specht" w:date="2016-11-08T16:12:00Z"/>
          <w:rFonts w:ascii="Arial" w:hAnsi="Arial" w:cs="Arial"/>
          <w:sz w:val="18"/>
          <w:szCs w:val="18"/>
          <w:lang w:val="en-GB"/>
        </w:rPr>
      </w:pPr>
    </w:p>
    <w:tbl>
      <w:tblPr>
        <w:tblW w:w="752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93"/>
        <w:gridCol w:w="850"/>
        <w:gridCol w:w="1559"/>
        <w:gridCol w:w="851"/>
        <w:gridCol w:w="1559"/>
      </w:tblGrid>
      <w:tr w:rsidR="005D7397" w:rsidRPr="0015353A" w:rsidDel="00BE3A07" w14:paraId="115738BF" w14:textId="523A3093" w:rsidTr="00E6175E">
        <w:trPr>
          <w:trHeight w:val="280"/>
          <w:del w:id="1266" w:author="Sabine Specht" w:date="2016-11-08T16:12:00Z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19F4" w14:textId="1B986C70" w:rsidR="005D7397" w:rsidRPr="0015353A" w:rsidDel="00BE3A07" w:rsidRDefault="005D7397" w:rsidP="0015353A">
            <w:pPr>
              <w:spacing w:after="0"/>
              <w:jc w:val="center"/>
              <w:rPr>
                <w:del w:id="126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68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Treatment Group</w:delText>
              </w:r>
            </w:del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8E2B" w14:textId="5D044A09" w:rsidR="005D7397" w:rsidRPr="00BB0A04" w:rsidDel="00BE3A07" w:rsidRDefault="005D7397" w:rsidP="0015353A">
            <w:pPr>
              <w:spacing w:after="0"/>
              <w:jc w:val="center"/>
              <w:rPr>
                <w:del w:id="126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270" w:author="Sabine Specht" w:date="2016-11-08T16:12:00Z">
              <w:r w:rsidRPr="00BB0A04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No.</w:delText>
              </w:r>
              <w:r w:rsidR="00F70EE9" w:rsidRPr="00BB0A04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 xml:space="preserve">of </w:delText>
              </w:r>
              <w:r w:rsidRPr="00BB0A04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Pat</w:delText>
              </w:r>
              <w:r w:rsidR="00F70EE9" w:rsidRPr="00BB0A04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ients</w:delText>
              </w:r>
              <w:r w:rsidRPr="00BB0A04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/ Nod</w:delText>
              </w:r>
              <w:r w:rsidRPr="00BB0A04" w:rsidDel="00BE3A07">
                <w:rPr>
                  <w:rFonts w:ascii="Arial" w:hAnsi="Arial" w:cs="Arial"/>
                  <w:color w:val="000000" w:themeColor="text1"/>
                  <w:sz w:val="18"/>
                  <w:szCs w:val="18"/>
                  <w:vertAlign w:val="superscript"/>
                  <w:lang w:val="en-US"/>
                </w:rPr>
                <w:delText xml:space="preserve"> a</w:delText>
              </w:r>
            </w:del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93CA02" w14:textId="730B0D81" w:rsidR="005D7397" w:rsidRPr="0015353A" w:rsidDel="00BE3A07" w:rsidRDefault="005D7397" w:rsidP="0015353A">
            <w:pPr>
              <w:spacing w:after="0"/>
              <w:jc w:val="center"/>
              <w:rPr>
                <w:del w:id="127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72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No. Female Worms</w:delText>
              </w:r>
            </w:del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98605" w14:textId="72C387B5" w:rsidR="005D7397" w:rsidRPr="0015353A" w:rsidDel="00BE3A07" w:rsidRDefault="005D7397" w:rsidP="0015353A">
            <w:pPr>
              <w:spacing w:after="0"/>
              <w:jc w:val="center"/>
              <w:rPr>
                <w:del w:id="127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74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No. Male Worms</w:delText>
              </w:r>
            </w:del>
          </w:p>
        </w:tc>
      </w:tr>
      <w:tr w:rsidR="005D7397" w:rsidRPr="0015353A" w:rsidDel="00BE3A07" w14:paraId="18067A7E" w14:textId="5B1DD991" w:rsidTr="00E6175E">
        <w:trPr>
          <w:trHeight w:val="280"/>
          <w:del w:id="1275" w:author="Sabine Specht" w:date="2016-11-08T16:12:00Z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C370" w14:textId="1D666121" w:rsidR="005D7397" w:rsidRPr="0015353A" w:rsidDel="00BE3A07" w:rsidRDefault="005D7397" w:rsidP="0015353A">
            <w:pPr>
              <w:spacing w:after="0"/>
              <w:rPr>
                <w:del w:id="127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E8789" w14:textId="7BA8EDC6" w:rsidR="005D7397" w:rsidRPr="0015353A" w:rsidDel="00BE3A07" w:rsidRDefault="005D7397" w:rsidP="0015353A">
            <w:pPr>
              <w:spacing w:after="0"/>
              <w:rPr>
                <w:del w:id="127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8988" w14:textId="71F1ACDF" w:rsidR="005D7397" w:rsidRPr="0015353A" w:rsidDel="00BE3A07" w:rsidRDefault="005D7397" w:rsidP="0015353A">
            <w:pPr>
              <w:spacing w:after="0"/>
              <w:jc w:val="center"/>
              <w:rPr>
                <w:del w:id="127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79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All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FC6C" w14:textId="11D88576" w:rsidR="005D7397" w:rsidRPr="0015353A" w:rsidDel="00BE3A07" w:rsidRDefault="005D7397" w:rsidP="0015353A">
            <w:pPr>
              <w:spacing w:after="0"/>
              <w:jc w:val="center"/>
              <w:rPr>
                <w:del w:id="128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81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Dead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A928" w14:textId="13030490" w:rsidR="005D7397" w:rsidRPr="0015353A" w:rsidDel="00BE3A07" w:rsidRDefault="005D7397" w:rsidP="0015353A">
            <w:pPr>
              <w:spacing w:after="0"/>
              <w:jc w:val="center"/>
              <w:rPr>
                <w:del w:id="128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83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All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28EA" w14:textId="3094E4E4" w:rsidR="005D7397" w:rsidRPr="0015353A" w:rsidDel="00BE3A07" w:rsidRDefault="005D7397" w:rsidP="0015353A">
            <w:pPr>
              <w:spacing w:after="0"/>
              <w:ind w:right="71"/>
              <w:jc w:val="center"/>
              <w:rPr>
                <w:del w:id="128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85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Dead</w:delText>
              </w:r>
            </w:del>
          </w:p>
        </w:tc>
      </w:tr>
      <w:tr w:rsidR="0015353A" w:rsidRPr="0015353A" w:rsidDel="00BE3A07" w14:paraId="53EDE041" w14:textId="39DB832D" w:rsidTr="00E6175E">
        <w:trPr>
          <w:trHeight w:val="280"/>
          <w:del w:id="1286" w:author="Sabine Specht" w:date="2016-11-08T16:12:00Z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F350" w14:textId="2330683E" w:rsidR="0015353A" w:rsidRPr="0015353A" w:rsidDel="00BE3A07" w:rsidRDefault="0015353A" w:rsidP="0015353A">
            <w:pPr>
              <w:spacing w:after="0"/>
              <w:jc w:val="center"/>
              <w:rPr>
                <w:del w:id="128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1F19" w14:textId="484917BB" w:rsidR="0015353A" w:rsidRPr="0015353A" w:rsidDel="00BE3A07" w:rsidRDefault="0015353A" w:rsidP="0015353A">
            <w:pPr>
              <w:spacing w:after="0"/>
              <w:jc w:val="right"/>
              <w:rPr>
                <w:del w:id="128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289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110/ 3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07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F684" w14:textId="6B9822CC" w:rsidR="0015353A" w:rsidRPr="0015353A" w:rsidDel="00BE3A07" w:rsidRDefault="0015353A" w:rsidP="0015353A">
            <w:pPr>
              <w:spacing w:after="0"/>
              <w:jc w:val="right"/>
              <w:rPr>
                <w:del w:id="1290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291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665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3080" w14:textId="753D3DE0" w:rsidR="0015353A" w:rsidRPr="0015353A" w:rsidDel="00BE3A07" w:rsidRDefault="0015353A" w:rsidP="0015353A">
            <w:pPr>
              <w:spacing w:after="0"/>
              <w:jc w:val="right"/>
              <w:rPr>
                <w:del w:id="1292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293" w:author="Sabine Specht" w:date="2016-11-08T16:12:00Z"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302 (45.4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4C6E" w14:textId="279DF4F3" w:rsidR="0015353A" w:rsidRPr="0015353A" w:rsidDel="00BE3A07" w:rsidRDefault="0015353A" w:rsidP="0015353A">
            <w:pPr>
              <w:spacing w:after="0"/>
              <w:jc w:val="right"/>
              <w:rPr>
                <w:del w:id="1294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295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136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FF0F" w14:textId="2FB47AE6" w:rsidR="0015353A" w:rsidRPr="0015353A" w:rsidDel="00BE3A07" w:rsidRDefault="0015353A" w:rsidP="0015353A">
            <w:pPr>
              <w:spacing w:after="0"/>
              <w:jc w:val="right"/>
              <w:rPr>
                <w:del w:id="1296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297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5 (3.</w:delText>
              </w:r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7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</w:tr>
      <w:tr w:rsidR="0015353A" w:rsidRPr="0015353A" w:rsidDel="00BE3A07" w14:paraId="55EFB091" w14:textId="19736C34" w:rsidTr="00E6175E">
        <w:trPr>
          <w:trHeight w:val="280"/>
          <w:del w:id="1298" w:author="Sabine Specht" w:date="2016-11-08T16:12:00Z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F67A" w14:textId="6D2E9D61" w:rsidR="0015353A" w:rsidRPr="0015353A" w:rsidDel="00BE3A07" w:rsidRDefault="0015353A" w:rsidP="0015353A">
            <w:pPr>
              <w:spacing w:after="0"/>
              <w:rPr>
                <w:del w:id="129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00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4w (Standard)</w:delText>
              </w:r>
            </w:del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907E" w14:textId="69A92A90" w:rsidR="0015353A" w:rsidRPr="0015353A" w:rsidDel="00BE3A07" w:rsidRDefault="0015353A" w:rsidP="0015353A">
            <w:pPr>
              <w:spacing w:after="0"/>
              <w:jc w:val="right"/>
              <w:rPr>
                <w:del w:id="130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02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27/ 7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1A60" w14:textId="43691215" w:rsidR="0015353A" w:rsidRPr="0015353A" w:rsidDel="00BE3A07" w:rsidRDefault="0015353A" w:rsidP="0015353A">
            <w:pPr>
              <w:spacing w:after="0"/>
              <w:jc w:val="right"/>
              <w:rPr>
                <w:del w:id="1303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04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155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9E3B" w14:textId="484849AD" w:rsidR="0015353A" w:rsidRPr="0015353A" w:rsidDel="00BE3A07" w:rsidRDefault="0015353A" w:rsidP="0015353A">
            <w:pPr>
              <w:spacing w:after="0"/>
              <w:jc w:val="right"/>
              <w:rPr>
                <w:del w:id="1305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06" w:author="Sabine Specht" w:date="2016-11-08T16:12:00Z"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71 (45.8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109B" w14:textId="51A5F552" w:rsidR="0015353A" w:rsidRPr="0015353A" w:rsidDel="00BE3A07" w:rsidRDefault="0015353A" w:rsidP="0015353A">
            <w:pPr>
              <w:spacing w:after="0"/>
              <w:jc w:val="right"/>
              <w:rPr>
                <w:del w:id="1307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08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30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D59D" w14:textId="28066C3F" w:rsidR="0015353A" w:rsidRPr="0015353A" w:rsidDel="00BE3A07" w:rsidRDefault="0015353A" w:rsidP="0015353A">
            <w:pPr>
              <w:spacing w:after="0"/>
              <w:jc w:val="right"/>
              <w:rPr>
                <w:del w:id="1309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10" w:author="Sabine Specht" w:date="2016-11-08T16:12:00Z"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3 (10.0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</w:tr>
      <w:tr w:rsidR="0015353A" w:rsidRPr="0015353A" w:rsidDel="00BE3A07" w14:paraId="784D0B69" w14:textId="05B19048" w:rsidTr="00E6175E">
        <w:trPr>
          <w:trHeight w:val="280"/>
          <w:del w:id="1311" w:author="Sabine Specht" w:date="2016-11-08T16:12:00Z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7DEB" w14:textId="4568399E" w:rsidR="0015353A" w:rsidRPr="0015353A" w:rsidDel="00BE3A07" w:rsidRDefault="0015353A" w:rsidP="0015353A">
            <w:pPr>
              <w:spacing w:after="0"/>
              <w:rPr>
                <w:del w:id="131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13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9901" w14:textId="5CB331CB" w:rsidR="0015353A" w:rsidRPr="0015353A" w:rsidDel="00BE3A07" w:rsidRDefault="0015353A" w:rsidP="0015353A">
            <w:pPr>
              <w:spacing w:after="0"/>
              <w:jc w:val="right"/>
              <w:rPr>
                <w:del w:id="131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15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20/ 58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A623" w14:textId="0CCEE9F0" w:rsidR="0015353A" w:rsidRPr="0015353A" w:rsidDel="00BE3A07" w:rsidRDefault="0015353A" w:rsidP="0015353A">
            <w:pPr>
              <w:spacing w:after="0"/>
              <w:jc w:val="right"/>
              <w:rPr>
                <w:del w:id="1316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17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123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6055" w14:textId="006C739F" w:rsidR="0015353A" w:rsidRPr="0015353A" w:rsidDel="00BE3A07" w:rsidRDefault="0015353A" w:rsidP="0015353A">
            <w:pPr>
              <w:spacing w:after="0"/>
              <w:jc w:val="right"/>
              <w:rPr>
                <w:del w:id="1318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19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50 (40.</w:delText>
              </w:r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7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91FE" w14:textId="1489A1D2" w:rsidR="0015353A" w:rsidRPr="0015353A" w:rsidDel="00BE3A07" w:rsidRDefault="0015353A" w:rsidP="0015353A">
            <w:pPr>
              <w:spacing w:after="0"/>
              <w:jc w:val="right"/>
              <w:rPr>
                <w:del w:id="1320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21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25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9385" w14:textId="6DD0FE1D" w:rsidR="0015353A" w:rsidRPr="0015353A" w:rsidDel="00BE3A07" w:rsidRDefault="0015353A" w:rsidP="0015353A">
            <w:pPr>
              <w:spacing w:after="0"/>
              <w:jc w:val="right"/>
              <w:rPr>
                <w:del w:id="1322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23" w:author="Sabine Specht" w:date="2016-11-08T16:12:00Z"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1 (4.0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</w:tr>
      <w:tr w:rsidR="0015353A" w:rsidRPr="0015353A" w:rsidDel="00BE3A07" w14:paraId="72037245" w14:textId="42D866BC" w:rsidTr="00E6175E">
        <w:trPr>
          <w:trHeight w:val="280"/>
          <w:del w:id="1324" w:author="Sabine Specht" w:date="2016-11-08T16:12:00Z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C0E4" w14:textId="6D6EA31C" w:rsidR="0015353A" w:rsidRPr="0015353A" w:rsidDel="00BE3A07" w:rsidRDefault="0015353A" w:rsidP="0015353A">
            <w:pPr>
              <w:spacing w:after="0"/>
              <w:rPr>
                <w:del w:id="132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26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CD82" w14:textId="6D00D3A4" w:rsidR="0015353A" w:rsidRPr="0015353A" w:rsidDel="00BE3A07" w:rsidRDefault="0015353A" w:rsidP="0015353A">
            <w:pPr>
              <w:spacing w:after="0"/>
              <w:jc w:val="right"/>
              <w:rPr>
                <w:del w:id="132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328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8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D689" w14:textId="27A2F857" w:rsidR="0015353A" w:rsidRPr="0015353A" w:rsidDel="00BE3A07" w:rsidRDefault="0015353A" w:rsidP="0015353A">
            <w:pPr>
              <w:spacing w:after="0"/>
              <w:jc w:val="right"/>
              <w:rPr>
                <w:del w:id="1329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30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136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053C" w14:textId="5FC55C7A" w:rsidR="0015353A" w:rsidRPr="0015353A" w:rsidDel="00BE3A07" w:rsidRDefault="0015353A" w:rsidP="0015353A">
            <w:pPr>
              <w:spacing w:after="0"/>
              <w:jc w:val="right"/>
              <w:rPr>
                <w:del w:id="1331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32" w:author="Sabine Specht" w:date="2016-11-08T16:12:00Z"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63 (46.3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A2DE" w14:textId="228B6753" w:rsidR="0015353A" w:rsidRPr="0015353A" w:rsidDel="00BE3A07" w:rsidRDefault="0015353A" w:rsidP="0015353A">
            <w:pPr>
              <w:spacing w:after="0"/>
              <w:jc w:val="right"/>
              <w:rPr>
                <w:del w:id="1333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34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29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F0D9" w14:textId="6B33F204" w:rsidR="0015353A" w:rsidRPr="0015353A" w:rsidDel="00BE3A07" w:rsidRDefault="0015353A" w:rsidP="0015353A">
            <w:pPr>
              <w:spacing w:after="0"/>
              <w:jc w:val="right"/>
              <w:rPr>
                <w:del w:id="1335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36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1 (3.</w:delText>
              </w:r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5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%)</w:delText>
              </w:r>
            </w:del>
          </w:p>
        </w:tc>
      </w:tr>
      <w:tr w:rsidR="0015353A" w:rsidRPr="0015353A" w:rsidDel="00BE3A07" w14:paraId="57733691" w14:textId="462A9024" w:rsidTr="00E6175E">
        <w:trPr>
          <w:trHeight w:val="280"/>
          <w:del w:id="1337" w:author="Sabine Specht" w:date="2016-11-08T16:12:00Z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BF2D" w14:textId="673629DA" w:rsidR="0015353A" w:rsidRPr="0015353A" w:rsidDel="00BE3A07" w:rsidRDefault="0015353A" w:rsidP="0015353A">
            <w:pPr>
              <w:spacing w:after="0"/>
              <w:rPr>
                <w:del w:id="133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39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</w:delText>
              </w:r>
            </w:del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C970" w14:textId="448FA551" w:rsidR="0015353A" w:rsidRPr="0015353A" w:rsidDel="00BE3A07" w:rsidRDefault="0015353A" w:rsidP="0015353A">
            <w:pPr>
              <w:spacing w:after="0"/>
              <w:jc w:val="right"/>
              <w:rPr>
                <w:del w:id="134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341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5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4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87FC" w14:textId="244A0446" w:rsidR="0015353A" w:rsidRPr="0015353A" w:rsidDel="00BE3A07" w:rsidRDefault="0015353A" w:rsidP="0015353A">
            <w:pPr>
              <w:spacing w:after="0"/>
              <w:jc w:val="right"/>
              <w:rPr>
                <w:del w:id="1342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43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121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8E2A" w14:textId="327BCA44" w:rsidR="0015353A" w:rsidRPr="0015353A" w:rsidDel="00BE3A07" w:rsidRDefault="0015353A" w:rsidP="0015353A">
            <w:pPr>
              <w:spacing w:after="0"/>
              <w:jc w:val="right"/>
              <w:rPr>
                <w:del w:id="1344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45" w:author="Sabine Specht" w:date="2016-11-08T16:12:00Z"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47 (38.8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9CE8" w14:textId="1B9D7EAE" w:rsidR="0015353A" w:rsidRPr="0015353A" w:rsidDel="00BE3A07" w:rsidRDefault="0015353A" w:rsidP="0015353A">
            <w:pPr>
              <w:spacing w:after="0"/>
              <w:jc w:val="right"/>
              <w:rPr>
                <w:del w:id="1346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47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28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13E0" w14:textId="30D067CA" w:rsidR="0015353A" w:rsidRPr="0015353A" w:rsidDel="00BE3A07" w:rsidRDefault="0015353A" w:rsidP="0015353A">
            <w:pPr>
              <w:spacing w:after="0"/>
              <w:jc w:val="right"/>
              <w:rPr>
                <w:del w:id="1348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49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</w:tr>
      <w:tr w:rsidR="0015353A" w:rsidRPr="0015353A" w:rsidDel="00BE3A07" w14:paraId="01C995E2" w14:textId="6B4446D0" w:rsidTr="005D7397">
        <w:trPr>
          <w:trHeight w:val="280"/>
          <w:del w:id="1350" w:author="Sabine Specht" w:date="2016-11-08T16:12:00Z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37C2" w14:textId="1A88D5FE" w:rsidR="0015353A" w:rsidRPr="0015353A" w:rsidDel="00BE3A07" w:rsidRDefault="0015353A" w:rsidP="0015353A">
            <w:pPr>
              <w:spacing w:after="0"/>
              <w:rPr>
                <w:del w:id="135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352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FA93" w14:textId="538C6D62" w:rsidR="0015353A" w:rsidRPr="0015353A" w:rsidDel="00BE3A07" w:rsidRDefault="0015353A" w:rsidP="0015353A">
            <w:pPr>
              <w:spacing w:after="0"/>
              <w:jc w:val="right"/>
              <w:rPr>
                <w:del w:id="135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1354" w:author="Sabine Specht" w:date="2016-11-08T16:12:00Z">
              <w:r w:rsidRPr="0015353A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21/ 6</w:delText>
              </w:r>
              <w:r w:rsidR="002F1253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7</w:delText>
              </w:r>
            </w:del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9EDC" w14:textId="236B7802" w:rsidR="0015353A" w:rsidRPr="0015353A" w:rsidDel="00BE3A07" w:rsidRDefault="0015353A" w:rsidP="0015353A">
            <w:pPr>
              <w:spacing w:after="0"/>
              <w:jc w:val="right"/>
              <w:rPr>
                <w:del w:id="1355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56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130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465F" w14:textId="6EFA8EC6" w:rsidR="0015353A" w:rsidRPr="0015353A" w:rsidDel="00BE3A07" w:rsidRDefault="0015353A" w:rsidP="0015353A">
            <w:pPr>
              <w:spacing w:after="0"/>
              <w:jc w:val="right"/>
              <w:rPr>
                <w:del w:id="1357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58" w:author="Sabine Specht" w:date="2016-11-08T16:12:00Z">
              <w:r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71 (54.6</w:delText>
              </w:r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%)</w:delText>
              </w:r>
            </w:del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8C71" w14:textId="5C06626A" w:rsidR="0015353A" w:rsidRPr="0015353A" w:rsidDel="00BE3A07" w:rsidRDefault="0015353A" w:rsidP="0015353A">
            <w:pPr>
              <w:spacing w:after="0"/>
              <w:jc w:val="right"/>
              <w:rPr>
                <w:del w:id="1359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60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24</w:delText>
              </w:r>
            </w:del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B466" w14:textId="4F25769D" w:rsidR="0015353A" w:rsidRPr="0015353A" w:rsidDel="00BE3A07" w:rsidRDefault="0015353A" w:rsidP="0015353A">
            <w:pPr>
              <w:spacing w:after="0"/>
              <w:jc w:val="right"/>
              <w:rPr>
                <w:del w:id="1361" w:author="Sabine Specht" w:date="2016-11-08T16:12:00Z"/>
                <w:rFonts w:ascii="Arial" w:hAnsi="Arial" w:cs="Arial"/>
                <w:color w:val="000000"/>
                <w:sz w:val="18"/>
                <w:szCs w:val="18"/>
              </w:rPr>
            </w:pPr>
            <w:del w:id="1362" w:author="Sabine Specht" w:date="2016-11-08T16:12:00Z">
              <w:r w:rsidRPr="0015353A" w:rsidDel="00BE3A07">
                <w:rPr>
                  <w:rFonts w:ascii="Arial" w:hAnsi="Arial" w:cs="Arial"/>
                  <w:color w:val="000000"/>
                  <w:sz w:val="18"/>
                  <w:szCs w:val="18"/>
                </w:rPr>
                <w:delText>0</w:delText>
              </w:r>
            </w:del>
          </w:p>
        </w:tc>
      </w:tr>
    </w:tbl>
    <w:p w14:paraId="2D87B700" w14:textId="6FDAAB77" w:rsidR="005D7397" w:rsidRPr="005D7397" w:rsidDel="00BE3A07" w:rsidRDefault="005D7397" w:rsidP="005D7397">
      <w:pPr>
        <w:jc w:val="both"/>
        <w:rPr>
          <w:del w:id="1363" w:author="Sabine Specht" w:date="2016-11-08T16:12:00Z"/>
          <w:rFonts w:ascii="Arial" w:hAnsi="Arial" w:cs="Arial"/>
          <w:color w:val="000000"/>
          <w:sz w:val="18"/>
          <w:szCs w:val="18"/>
          <w:lang w:val="en-US"/>
        </w:rPr>
      </w:pPr>
      <w:del w:id="1364" w:author="Sabine Specht" w:date="2016-11-08T16:12:00Z">
        <w:r w:rsidRPr="005D7397" w:rsidDel="00BE3A07">
          <w:rPr>
            <w:rFonts w:ascii="Arial" w:hAnsi="Arial" w:cs="Arial"/>
            <w:color w:val="000000"/>
            <w:sz w:val="18"/>
            <w:szCs w:val="18"/>
            <w:vertAlign w:val="superscript"/>
            <w:lang w:val="en-US"/>
          </w:rPr>
          <w:delText>a</w:delText>
        </w:r>
        <w:r w:rsidRPr="005D7397" w:rsidDel="00BE3A07">
          <w:rPr>
            <w:rFonts w:ascii="Arial" w:hAnsi="Arial" w:cs="Arial"/>
            <w:color w:val="000000"/>
            <w:sz w:val="18"/>
            <w:szCs w:val="18"/>
            <w:lang w:val="en-US"/>
          </w:rPr>
          <w:delText xml:space="preserve"> Only evaluable patients/nodules are included.</w:delText>
        </w:r>
      </w:del>
    </w:p>
    <w:p w14:paraId="4A8441CF" w14:textId="604E5E89" w:rsidR="004B0118" w:rsidDel="00BE3A07" w:rsidRDefault="004B0118">
      <w:pPr>
        <w:rPr>
          <w:del w:id="136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1366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br w:type="page"/>
        </w:r>
      </w:del>
    </w:p>
    <w:p w14:paraId="4EDD85A1" w14:textId="2F0989D1" w:rsidR="004B0118" w:rsidDel="00BE3A07" w:rsidRDefault="004B0118" w:rsidP="004B0118">
      <w:pPr>
        <w:spacing w:after="0"/>
        <w:rPr>
          <w:del w:id="1367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1368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7a: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ITT analysis – Microfila</w:delText>
        </w:r>
        <w:r w:rsidR="00393049"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>ri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>dermia</w:delText>
        </w:r>
      </w:del>
    </w:p>
    <w:p w14:paraId="235C4CC1" w14:textId="1BF8D246" w:rsidR="002337B8" w:rsidDel="00BE3A07" w:rsidRDefault="002337B8" w:rsidP="004B0118">
      <w:pPr>
        <w:spacing w:after="0"/>
        <w:rPr>
          <w:del w:id="1369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tbl>
      <w:tblPr>
        <w:tblW w:w="0" w:type="auto"/>
        <w:tblInd w:w="94" w:type="dxa"/>
        <w:tblLook w:val="04A0" w:firstRow="1" w:lastRow="0" w:firstColumn="1" w:lastColumn="0" w:noHBand="0" w:noVBand="1"/>
      </w:tblPr>
      <w:tblGrid>
        <w:gridCol w:w="1682"/>
        <w:gridCol w:w="1097"/>
        <w:gridCol w:w="1157"/>
        <w:gridCol w:w="1097"/>
        <w:gridCol w:w="1157"/>
      </w:tblGrid>
      <w:tr w:rsidR="002337B8" w:rsidRPr="00F14C85" w:rsidDel="00BE3A07" w14:paraId="136C964A" w14:textId="67BF5DA6" w:rsidTr="00E6175E">
        <w:trPr>
          <w:trHeight w:val="300"/>
          <w:del w:id="1370" w:author="Sabine Specht" w:date="2016-11-08T16:12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44BB" w14:textId="3A53F144" w:rsidR="002337B8" w:rsidRPr="00E6175E" w:rsidDel="00BE3A07" w:rsidRDefault="002337B8" w:rsidP="002337B8">
            <w:pPr>
              <w:spacing w:after="0"/>
              <w:jc w:val="right"/>
              <w:rPr>
                <w:del w:id="137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del w:id="1372" w:author="Sabine Specht" w:date="2016-11-08T16:12:00Z">
              <w:r w:rsidRPr="00E6175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GB" w:eastAsia="en-GB"/>
                </w:rPr>
                <w:delText> </w:delText>
              </w:r>
            </w:del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CE91C0" w14:textId="70395388" w:rsidR="002337B8" w:rsidRPr="00F14C85" w:rsidDel="00BE3A07" w:rsidRDefault="002337B8" w:rsidP="002337B8">
            <w:pPr>
              <w:spacing w:after="0"/>
              <w:jc w:val="center"/>
              <w:rPr>
                <w:del w:id="137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74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Pre-treatment</w:delText>
              </w:r>
            </w:del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A4817" w14:textId="42984C99" w:rsidR="002337B8" w:rsidRPr="00F14C85" w:rsidDel="00BE3A07" w:rsidRDefault="002337B8" w:rsidP="002337B8">
            <w:pPr>
              <w:spacing w:after="0"/>
              <w:jc w:val="center"/>
              <w:rPr>
                <w:del w:id="137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76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6 months</w:delText>
              </w:r>
            </w:del>
          </w:p>
        </w:tc>
      </w:tr>
      <w:tr w:rsidR="002337B8" w:rsidRPr="00F14C85" w:rsidDel="00BE3A07" w14:paraId="27B44726" w14:textId="2B940B69" w:rsidTr="00E6175E">
        <w:trPr>
          <w:trHeight w:val="300"/>
          <w:del w:id="1377" w:author="Sabine Specht" w:date="2016-11-08T16:12:00Z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E58FE" w14:textId="35E67F17" w:rsidR="002337B8" w:rsidRPr="00F14C85" w:rsidDel="00BE3A07" w:rsidRDefault="002337B8" w:rsidP="002337B8">
            <w:pPr>
              <w:spacing w:after="0"/>
              <w:jc w:val="right"/>
              <w:rPr>
                <w:del w:id="137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79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E662" w14:textId="19B42676" w:rsidR="002337B8" w:rsidRPr="00F14C85" w:rsidDel="00BE3A07" w:rsidRDefault="002337B8" w:rsidP="002337B8">
            <w:pPr>
              <w:spacing w:after="0"/>
              <w:jc w:val="right"/>
              <w:rPr>
                <w:del w:id="138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81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Mf-positive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1CD5" w14:textId="0029B1E7" w:rsidR="002337B8" w:rsidRPr="00F14C85" w:rsidDel="00BE3A07" w:rsidRDefault="002337B8" w:rsidP="002337B8">
            <w:pPr>
              <w:spacing w:after="0"/>
              <w:jc w:val="right"/>
              <w:rPr>
                <w:del w:id="138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83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Mf-negative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126A" w14:textId="79E64CE9" w:rsidR="002337B8" w:rsidRPr="00F14C85" w:rsidDel="00BE3A07" w:rsidRDefault="002337B8" w:rsidP="002337B8">
            <w:pPr>
              <w:spacing w:after="0"/>
              <w:jc w:val="right"/>
              <w:rPr>
                <w:del w:id="138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85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Mf-positive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29DF" w14:textId="0958B7E9" w:rsidR="002337B8" w:rsidRPr="00F14C85" w:rsidDel="00BE3A07" w:rsidRDefault="002337B8" w:rsidP="002337B8">
            <w:pPr>
              <w:spacing w:after="0"/>
              <w:jc w:val="right"/>
              <w:rPr>
                <w:del w:id="138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87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Mf-negative</w:delText>
              </w:r>
            </w:del>
          </w:p>
        </w:tc>
      </w:tr>
      <w:tr w:rsidR="002337B8" w:rsidRPr="00F14C85" w:rsidDel="00BE3A07" w14:paraId="4FA624D1" w14:textId="7758F0C5" w:rsidTr="002337B8">
        <w:trPr>
          <w:trHeight w:val="300"/>
          <w:del w:id="1388" w:author="Sabine Specht" w:date="2016-11-08T16:12:00Z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4F4D" w14:textId="68737738" w:rsidR="002337B8" w:rsidRPr="00F14C85" w:rsidDel="00BE3A07" w:rsidRDefault="002337B8" w:rsidP="002337B8">
            <w:pPr>
              <w:spacing w:after="0"/>
              <w:jc w:val="center"/>
              <w:rPr>
                <w:del w:id="138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90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DOX 4w</w:delText>
              </w:r>
            </w:del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1649" w14:textId="28BE557B" w:rsidR="002337B8" w:rsidRPr="00F14C85" w:rsidDel="00BE3A07" w:rsidRDefault="002337B8" w:rsidP="002337B8">
            <w:pPr>
              <w:spacing w:after="0"/>
              <w:jc w:val="right"/>
              <w:rPr>
                <w:del w:id="139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9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19 (70.4%)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0DC24" w14:textId="06F85003" w:rsidR="002337B8" w:rsidRPr="00F14C85" w:rsidDel="00BE3A07" w:rsidRDefault="002337B8" w:rsidP="002337B8">
            <w:pPr>
              <w:spacing w:after="0"/>
              <w:jc w:val="right"/>
              <w:rPr>
                <w:del w:id="139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94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8 (29.6%)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A2107" w14:textId="5DBF73EB" w:rsidR="002337B8" w:rsidRPr="00F14C85" w:rsidDel="00BE3A07" w:rsidRDefault="002337B8" w:rsidP="002337B8">
            <w:pPr>
              <w:spacing w:after="0"/>
              <w:jc w:val="right"/>
              <w:rPr>
                <w:del w:id="139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9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18 (66.7%)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1DC1D" w14:textId="5DED656D" w:rsidR="002337B8" w:rsidRPr="00F14C85" w:rsidDel="00BE3A07" w:rsidRDefault="002337B8" w:rsidP="002337B8">
            <w:pPr>
              <w:spacing w:after="0"/>
              <w:jc w:val="right"/>
              <w:rPr>
                <w:del w:id="139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39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9 (33.3%)</w:delText>
              </w:r>
            </w:del>
          </w:p>
        </w:tc>
      </w:tr>
      <w:tr w:rsidR="002337B8" w:rsidRPr="00F14C85" w:rsidDel="00BE3A07" w14:paraId="0C928CE8" w14:textId="77B89189" w:rsidTr="002337B8">
        <w:trPr>
          <w:trHeight w:val="300"/>
          <w:del w:id="1399" w:author="Sabine Specht" w:date="2016-11-08T16:12:00Z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4F6D" w14:textId="3D280094" w:rsidR="002337B8" w:rsidRPr="00F14C85" w:rsidDel="00BE3A07" w:rsidRDefault="002337B8" w:rsidP="002337B8">
            <w:pPr>
              <w:spacing w:after="0"/>
              <w:jc w:val="center"/>
              <w:rPr>
                <w:del w:id="140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01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DOX 3w + A</w:delText>
              </w:r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LB</w:delText>
              </w:r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 xml:space="preserve"> 3d</w:delText>
              </w:r>
            </w:del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D8D9" w14:textId="24D667D5" w:rsidR="002337B8" w:rsidRPr="00F14C85" w:rsidDel="00BE3A07" w:rsidRDefault="002337B8" w:rsidP="002337B8">
            <w:pPr>
              <w:spacing w:after="0"/>
              <w:jc w:val="right"/>
              <w:rPr>
                <w:del w:id="140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03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14 (63.6%)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9C4EA" w14:textId="2BC28B01" w:rsidR="002337B8" w:rsidRPr="00F14C85" w:rsidDel="00BE3A07" w:rsidRDefault="002337B8" w:rsidP="002337B8">
            <w:pPr>
              <w:spacing w:after="0"/>
              <w:jc w:val="right"/>
              <w:rPr>
                <w:del w:id="140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05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8 (36.4%)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414CF" w14:textId="0C8252B5" w:rsidR="002337B8" w:rsidRPr="00F14C85" w:rsidDel="00BE3A07" w:rsidRDefault="002337B8" w:rsidP="002337B8">
            <w:pPr>
              <w:spacing w:after="0"/>
              <w:jc w:val="right"/>
              <w:rPr>
                <w:del w:id="140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0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15 (68.2%)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F0DD5" w14:textId="1814F99C" w:rsidR="002337B8" w:rsidRPr="00F14C85" w:rsidDel="00BE3A07" w:rsidRDefault="002337B8" w:rsidP="002337B8">
            <w:pPr>
              <w:spacing w:after="0"/>
              <w:jc w:val="right"/>
              <w:rPr>
                <w:del w:id="140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09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7 (31.8%)</w:delText>
              </w:r>
            </w:del>
          </w:p>
        </w:tc>
      </w:tr>
      <w:tr w:rsidR="002337B8" w:rsidRPr="00F14C85" w:rsidDel="00BE3A07" w14:paraId="2AA8DD4D" w14:textId="78322A1F" w:rsidTr="002337B8">
        <w:trPr>
          <w:trHeight w:val="300"/>
          <w:del w:id="1410" w:author="Sabine Specht" w:date="2016-11-08T16:12:00Z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62BD" w14:textId="63219D9D" w:rsidR="002337B8" w:rsidRPr="00F14C85" w:rsidDel="00BE3A07" w:rsidRDefault="002337B8" w:rsidP="002337B8">
            <w:pPr>
              <w:spacing w:after="0"/>
              <w:jc w:val="center"/>
              <w:rPr>
                <w:del w:id="141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12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MIN 3w</w:delText>
              </w:r>
            </w:del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CF149" w14:textId="27D87DB4" w:rsidR="002337B8" w:rsidRPr="00F14C85" w:rsidDel="00BE3A07" w:rsidRDefault="002337B8" w:rsidP="002337B8">
            <w:pPr>
              <w:spacing w:after="0"/>
              <w:jc w:val="right"/>
              <w:rPr>
                <w:del w:id="141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14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15 (64.2%)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1447B" w14:textId="3EA75D32" w:rsidR="002337B8" w:rsidRPr="00F14C85" w:rsidDel="00BE3A07" w:rsidRDefault="002337B8" w:rsidP="002337B8">
            <w:pPr>
              <w:spacing w:after="0"/>
              <w:jc w:val="right"/>
              <w:rPr>
                <w:del w:id="141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1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8 (34.8%)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CD6B0" w14:textId="1C3B61E6" w:rsidR="002337B8" w:rsidRPr="00F14C85" w:rsidDel="00BE3A07" w:rsidRDefault="002337B8" w:rsidP="002337B8">
            <w:pPr>
              <w:spacing w:after="0"/>
              <w:jc w:val="right"/>
              <w:rPr>
                <w:del w:id="141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1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14 (60.9%)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4D3A9" w14:textId="5C5306A1" w:rsidR="002337B8" w:rsidRPr="00F14C85" w:rsidDel="00BE3A07" w:rsidRDefault="002337B8" w:rsidP="002337B8">
            <w:pPr>
              <w:spacing w:after="0"/>
              <w:jc w:val="right"/>
              <w:rPr>
                <w:del w:id="141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20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9 (39.1%)</w:delText>
              </w:r>
            </w:del>
          </w:p>
        </w:tc>
      </w:tr>
      <w:tr w:rsidR="002337B8" w:rsidRPr="00F14C85" w:rsidDel="00BE3A07" w14:paraId="42BB54CB" w14:textId="7418DC0E" w:rsidTr="002337B8">
        <w:trPr>
          <w:trHeight w:val="300"/>
          <w:del w:id="1421" w:author="Sabine Specht" w:date="2016-11-08T16:12:00Z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A3D2" w14:textId="4E42285A" w:rsidR="002337B8" w:rsidRPr="00F14C85" w:rsidDel="00BE3A07" w:rsidRDefault="002337B8" w:rsidP="002337B8">
            <w:pPr>
              <w:spacing w:after="0"/>
              <w:jc w:val="center"/>
              <w:rPr>
                <w:del w:id="142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23" w:author="Sabine Specht" w:date="2016-11-08T16:12:00Z"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DOX 3w</w:delText>
              </w:r>
            </w:del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F88C2" w14:textId="7FA20BE9" w:rsidR="002337B8" w:rsidRPr="00F14C85" w:rsidDel="00BE3A07" w:rsidRDefault="002337B8" w:rsidP="00E6175E">
            <w:pPr>
              <w:spacing w:after="0"/>
              <w:jc w:val="right"/>
              <w:rPr>
                <w:del w:id="142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25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14 (63.6%)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E294E" w14:textId="2454EAE5" w:rsidR="002337B8" w:rsidRPr="00F14C85" w:rsidDel="00BE3A07" w:rsidRDefault="002337B8" w:rsidP="00E6175E">
            <w:pPr>
              <w:spacing w:after="0"/>
              <w:jc w:val="right"/>
              <w:rPr>
                <w:del w:id="142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2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8 (36.4%)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38355" w14:textId="47B00CB6" w:rsidR="002337B8" w:rsidRPr="00F14C85" w:rsidDel="00BE3A07" w:rsidRDefault="002337B8" w:rsidP="00E6175E">
            <w:pPr>
              <w:spacing w:after="0"/>
              <w:jc w:val="right"/>
              <w:rPr>
                <w:del w:id="142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29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13 (59.1%)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203C" w14:textId="20E7B509" w:rsidR="002337B8" w:rsidRPr="00F14C85" w:rsidDel="00BE3A07" w:rsidRDefault="002337B8" w:rsidP="00E6175E">
            <w:pPr>
              <w:spacing w:after="0"/>
              <w:jc w:val="right"/>
              <w:rPr>
                <w:del w:id="143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31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9 (40.9%)</w:delText>
              </w:r>
            </w:del>
          </w:p>
        </w:tc>
      </w:tr>
      <w:tr w:rsidR="002337B8" w:rsidRPr="00F14C85" w:rsidDel="00BE3A07" w14:paraId="7C541F56" w14:textId="14B70607" w:rsidTr="002337B8">
        <w:trPr>
          <w:trHeight w:val="300"/>
          <w:del w:id="1432" w:author="Sabine Specht" w:date="2016-11-08T16:12:00Z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0D606" w14:textId="79C62F00" w:rsidR="002337B8" w:rsidRPr="00F14C85" w:rsidDel="00BE3A07" w:rsidRDefault="002337B8" w:rsidP="002337B8">
            <w:pPr>
              <w:spacing w:after="0"/>
              <w:jc w:val="center"/>
              <w:rPr>
                <w:del w:id="143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34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ALB</w:delText>
              </w:r>
              <w:r w:rsidRPr="00F14C85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 xml:space="preserve"> 3d</w:delText>
              </w:r>
            </w:del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F7BB2" w14:textId="5C1B580D" w:rsidR="002337B8" w:rsidRPr="00F14C85" w:rsidDel="00BE3A07" w:rsidRDefault="002337B8" w:rsidP="002337B8">
            <w:pPr>
              <w:spacing w:after="0"/>
              <w:jc w:val="right"/>
              <w:rPr>
                <w:del w:id="143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3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15 (68.2%)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93B7F" w14:textId="4DB01DA9" w:rsidR="002337B8" w:rsidRPr="00F14C85" w:rsidDel="00BE3A07" w:rsidRDefault="002337B8" w:rsidP="002337B8">
            <w:pPr>
              <w:spacing w:after="0"/>
              <w:jc w:val="right"/>
              <w:rPr>
                <w:del w:id="143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3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7 (31.8%)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C5D31" w14:textId="4CFB2ED1" w:rsidR="002337B8" w:rsidRPr="00F14C85" w:rsidDel="00BE3A07" w:rsidRDefault="002337B8" w:rsidP="00E6175E">
            <w:pPr>
              <w:spacing w:after="0"/>
              <w:jc w:val="right"/>
              <w:rPr>
                <w:del w:id="143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40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13 (59.1%)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FE36B" w14:textId="3FD2CAB3" w:rsidR="002337B8" w:rsidRPr="00F14C85" w:rsidDel="00BE3A07" w:rsidRDefault="002337B8" w:rsidP="00E6175E">
            <w:pPr>
              <w:spacing w:after="0"/>
              <w:jc w:val="right"/>
              <w:rPr>
                <w:del w:id="144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del w:id="144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delText>9 (40.9%)</w:delText>
              </w:r>
            </w:del>
          </w:p>
        </w:tc>
      </w:tr>
    </w:tbl>
    <w:p w14:paraId="42433189" w14:textId="4C6EFB95" w:rsidR="004B0118" w:rsidDel="00BE3A07" w:rsidRDefault="004B0118" w:rsidP="004B0118">
      <w:pPr>
        <w:spacing w:after="0"/>
        <w:rPr>
          <w:del w:id="1443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26D038F3" w14:textId="58B65014" w:rsidR="002337B8" w:rsidDel="00BE3A07" w:rsidRDefault="002337B8" w:rsidP="004B0118">
      <w:pPr>
        <w:spacing w:after="0"/>
        <w:rPr>
          <w:del w:id="144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D259680" w14:textId="3D5F7E66" w:rsidR="004B0118" w:rsidDel="00BE3A07" w:rsidRDefault="004B0118" w:rsidP="004B0118">
      <w:pPr>
        <w:spacing w:after="0"/>
        <w:rPr>
          <w:del w:id="144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del w:id="1446" w:author="Sabine Specht" w:date="2016-11-08T16:12:00Z"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Supplementary table 7b: </w:delText>
        </w:r>
        <w:r w:rsidDel="00BE3A07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  <w:delText>ITT analysis – Levels of Mf</w:delText>
        </w:r>
      </w:del>
    </w:p>
    <w:p w14:paraId="460B6645" w14:textId="1380E992" w:rsidR="008647EE" w:rsidDel="00BE3A07" w:rsidRDefault="008647EE" w:rsidP="008647EE">
      <w:pPr>
        <w:spacing w:after="0"/>
        <w:rPr>
          <w:del w:id="1447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tbl>
      <w:tblPr>
        <w:tblW w:w="89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610"/>
        <w:gridCol w:w="1134"/>
        <w:gridCol w:w="1276"/>
        <w:gridCol w:w="1276"/>
        <w:gridCol w:w="1276"/>
        <w:gridCol w:w="1149"/>
      </w:tblGrid>
      <w:tr w:rsidR="008647EE" w:rsidRPr="008647EE" w:rsidDel="00BE3A07" w14:paraId="7C41EACB" w14:textId="01BB57B5" w:rsidTr="008647EE">
        <w:trPr>
          <w:trHeight w:val="300"/>
          <w:del w:id="1448" w:author="Sabine Specht" w:date="2016-11-08T16:12:00Z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40A1" w14:textId="6E5132B0" w:rsidR="008647EE" w:rsidRPr="00E6175E" w:rsidDel="00BE3A07" w:rsidRDefault="008647EE" w:rsidP="008647EE">
            <w:pPr>
              <w:spacing w:after="0" w:line="240" w:lineRule="auto"/>
              <w:rPr>
                <w:del w:id="144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del w:id="1450" w:author="Sabine Specht" w:date="2016-11-08T16:12:00Z">
              <w:r w:rsidRPr="00E6175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GB"/>
                </w:rPr>
                <w:delText> </w:delText>
              </w:r>
            </w:del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38FA" w14:textId="2D0E270D" w:rsidR="008647EE" w:rsidRPr="00E6175E" w:rsidDel="00BE3A07" w:rsidRDefault="008647EE" w:rsidP="008647EE">
            <w:pPr>
              <w:spacing w:after="0" w:line="240" w:lineRule="auto"/>
              <w:rPr>
                <w:del w:id="145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del w:id="1452" w:author="Sabine Specht" w:date="2016-11-08T16:12:00Z">
              <w:r w:rsidRPr="00E6175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GB"/>
                </w:rPr>
                <w:delText> </w:delText>
              </w:r>
            </w:del>
          </w:p>
        </w:tc>
        <w:tc>
          <w:tcPr>
            <w:tcW w:w="6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79BC83" w14:textId="0D9E01E5" w:rsidR="008647EE" w:rsidRPr="008647EE" w:rsidDel="00BE3A07" w:rsidRDefault="008647EE" w:rsidP="008647EE">
            <w:pPr>
              <w:spacing w:after="0" w:line="240" w:lineRule="auto"/>
              <w:jc w:val="center"/>
              <w:rPr>
                <w:del w:id="145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54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Treatment</w:delText>
              </w:r>
            </w:del>
          </w:p>
        </w:tc>
      </w:tr>
      <w:tr w:rsidR="008647EE" w:rsidRPr="008647EE" w:rsidDel="00BE3A07" w14:paraId="6C581E41" w14:textId="1C117ECF" w:rsidTr="008647EE">
        <w:trPr>
          <w:trHeight w:val="300"/>
          <w:del w:id="1455" w:author="Sabine Specht" w:date="2016-11-08T16:12:00Z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95BAB" w14:textId="740F77AD" w:rsidR="008647EE" w:rsidRPr="008647EE" w:rsidDel="00BE3A07" w:rsidRDefault="008647EE" w:rsidP="008647EE">
            <w:pPr>
              <w:spacing w:after="0" w:line="240" w:lineRule="auto"/>
              <w:rPr>
                <w:del w:id="145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57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7495" w14:textId="135D10AA" w:rsidR="008647EE" w:rsidRPr="008647EE" w:rsidDel="00BE3A07" w:rsidRDefault="008647EE" w:rsidP="008647EE">
            <w:pPr>
              <w:spacing w:after="0" w:line="240" w:lineRule="auto"/>
              <w:rPr>
                <w:del w:id="145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59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B3A38" w14:textId="7DD6BDB2" w:rsidR="008647EE" w:rsidRPr="008647EE" w:rsidDel="00BE3A07" w:rsidRDefault="008647EE" w:rsidP="008647EE">
            <w:pPr>
              <w:spacing w:after="0" w:line="240" w:lineRule="auto"/>
              <w:jc w:val="center"/>
              <w:rPr>
                <w:del w:id="146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61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4w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531C3" w14:textId="34D8C7B1" w:rsidR="008647EE" w:rsidRPr="008647EE" w:rsidDel="00BE3A07" w:rsidRDefault="008647EE" w:rsidP="008647EE">
            <w:pPr>
              <w:spacing w:after="0" w:line="240" w:lineRule="auto"/>
              <w:jc w:val="center"/>
              <w:rPr>
                <w:del w:id="146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63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2E141" w14:textId="510D4947" w:rsidR="008647EE" w:rsidRPr="008647EE" w:rsidDel="00BE3A07" w:rsidRDefault="008647EE" w:rsidP="008647EE">
            <w:pPr>
              <w:spacing w:after="0" w:line="240" w:lineRule="auto"/>
              <w:jc w:val="center"/>
              <w:rPr>
                <w:del w:id="146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65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8452B" w14:textId="59C5448E" w:rsidR="008647EE" w:rsidRPr="008647EE" w:rsidDel="00BE3A07" w:rsidRDefault="008647EE" w:rsidP="008647EE">
            <w:pPr>
              <w:spacing w:after="0" w:line="240" w:lineRule="auto"/>
              <w:jc w:val="center"/>
              <w:rPr>
                <w:del w:id="146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67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5232" w14:textId="64B8AEA9" w:rsidR="008647EE" w:rsidRPr="008647EE" w:rsidDel="00BE3A07" w:rsidRDefault="008647EE" w:rsidP="008647EE">
            <w:pPr>
              <w:spacing w:after="0" w:line="240" w:lineRule="auto"/>
              <w:jc w:val="center"/>
              <w:rPr>
                <w:del w:id="146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69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</w:tc>
      </w:tr>
      <w:tr w:rsidR="008647EE" w:rsidRPr="008647EE" w:rsidDel="00BE3A07" w14:paraId="1D5D1D2A" w14:textId="64C61A87" w:rsidTr="008647EE">
        <w:trPr>
          <w:trHeight w:val="300"/>
          <w:del w:id="1470" w:author="Sabine Specht" w:date="2016-11-08T16:12:00Z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B8D9881" w14:textId="70BAFABF" w:rsidR="008647EE" w:rsidRPr="008647EE" w:rsidDel="00BE3A07" w:rsidRDefault="008647EE" w:rsidP="008647EE">
            <w:pPr>
              <w:spacing w:after="0" w:line="240" w:lineRule="auto"/>
              <w:rPr>
                <w:del w:id="147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72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Pre-treatment</w:delText>
              </w:r>
            </w:del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4E20" w14:textId="36290E79" w:rsidR="008647EE" w:rsidRPr="008647EE" w:rsidDel="00BE3A07" w:rsidRDefault="008647EE" w:rsidP="008647EE">
            <w:pPr>
              <w:spacing w:after="0" w:line="240" w:lineRule="auto"/>
              <w:rPr>
                <w:del w:id="147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74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037B" w14:textId="5626B1F2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47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76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27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6811" w14:textId="0A1B22C3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47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78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22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1A9C" w14:textId="0A66E4B6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47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80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A29F" w14:textId="234382D6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48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82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22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8055" w14:textId="24EAF502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48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84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22</w:delText>
              </w:r>
            </w:del>
          </w:p>
        </w:tc>
      </w:tr>
      <w:tr w:rsidR="008647EE" w:rsidRPr="008647EE" w:rsidDel="00BE3A07" w14:paraId="18FE2DAF" w14:textId="0E3F54C9" w:rsidTr="008647EE">
        <w:trPr>
          <w:trHeight w:val="300"/>
          <w:del w:id="1485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8349779" w14:textId="1EF48DDA" w:rsidR="008647EE" w:rsidRPr="008647EE" w:rsidDel="00BE3A07" w:rsidRDefault="008647EE" w:rsidP="008647EE">
            <w:pPr>
              <w:spacing w:after="0" w:line="240" w:lineRule="auto"/>
              <w:rPr>
                <w:del w:id="148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ADD0" w14:textId="4799C627" w:rsidR="008647EE" w:rsidRPr="008647EE" w:rsidDel="00BE3A07" w:rsidRDefault="008647EE" w:rsidP="008647EE">
            <w:pPr>
              <w:spacing w:after="0" w:line="240" w:lineRule="auto"/>
              <w:rPr>
                <w:del w:id="148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88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Mean ± SD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C887" w14:textId="413FA2AE" w:rsidR="008647EE" w:rsidRPr="008647EE" w:rsidDel="00BE3A07" w:rsidRDefault="008647EE" w:rsidP="00A462B8">
            <w:pPr>
              <w:spacing w:after="0" w:line="240" w:lineRule="auto"/>
              <w:jc w:val="right"/>
              <w:rPr>
                <w:del w:id="148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90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5.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± 7.1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8CDA" w14:textId="53F9837F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49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9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5.9 ± 10.1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6EAB" w14:textId="13671983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49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94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5.3 ± 13.1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9068" w14:textId="43E7D36F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49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9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5.4 ± 10.5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AA0C" w14:textId="38256924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49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49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4.2 ± 9.3</w:delText>
              </w:r>
            </w:del>
          </w:p>
        </w:tc>
      </w:tr>
      <w:tr w:rsidR="008647EE" w:rsidRPr="008647EE" w:rsidDel="00BE3A07" w14:paraId="7B29B3CF" w14:textId="7F18A189" w:rsidTr="008647EE">
        <w:trPr>
          <w:trHeight w:val="300"/>
          <w:del w:id="1499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2B4334" w14:textId="2EA45A2B" w:rsidR="008647EE" w:rsidRPr="008647EE" w:rsidDel="00BE3A07" w:rsidRDefault="008647EE" w:rsidP="008647EE">
            <w:pPr>
              <w:spacing w:after="0" w:line="240" w:lineRule="auto"/>
              <w:rPr>
                <w:del w:id="150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0E51" w14:textId="67F37E3B" w:rsidR="008647EE" w:rsidRPr="008647EE" w:rsidDel="00BE3A07" w:rsidRDefault="008647EE" w:rsidP="008647EE">
            <w:pPr>
              <w:spacing w:after="0" w:line="240" w:lineRule="auto"/>
              <w:rPr>
                <w:del w:id="150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02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GM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E688" w14:textId="7C76EEC6" w:rsidR="008647EE" w:rsidRPr="008647EE" w:rsidDel="00BE3A07" w:rsidRDefault="008647EE" w:rsidP="00A462B8">
            <w:pPr>
              <w:spacing w:after="0" w:line="240" w:lineRule="auto"/>
              <w:jc w:val="right"/>
              <w:rPr>
                <w:del w:id="150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04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.5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D695" w14:textId="6950B72A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0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0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2.2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F08A" w14:textId="1B76144E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0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0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1.5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B2E1" w14:textId="50D92749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0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10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.5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25ED" w14:textId="62C01CAA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1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1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1.4</w:delText>
              </w:r>
            </w:del>
          </w:p>
        </w:tc>
      </w:tr>
      <w:tr w:rsidR="008647EE" w:rsidRPr="008647EE" w:rsidDel="00BE3A07" w14:paraId="427F0E56" w14:textId="170A1B9C" w:rsidTr="008647EE">
        <w:trPr>
          <w:trHeight w:val="300"/>
          <w:del w:id="1513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9E40DAE" w14:textId="6EFA07AB" w:rsidR="008647EE" w:rsidRPr="008647EE" w:rsidDel="00BE3A07" w:rsidRDefault="008647EE" w:rsidP="008647EE">
            <w:pPr>
              <w:spacing w:after="0" w:line="240" w:lineRule="auto"/>
              <w:rPr>
                <w:del w:id="151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866F" w14:textId="227F0D64" w:rsidR="008647EE" w:rsidRPr="008647EE" w:rsidDel="00BE3A07" w:rsidRDefault="008647EE" w:rsidP="008647EE">
            <w:pPr>
              <w:spacing w:after="0" w:line="240" w:lineRule="auto"/>
              <w:rPr>
                <w:del w:id="151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16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- Max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08F9" w14:textId="39712B04" w:rsidR="008647EE" w:rsidRPr="008647EE" w:rsidDel="00BE3A07" w:rsidRDefault="008647EE" w:rsidP="00A462B8">
            <w:pPr>
              <w:spacing w:after="0" w:line="240" w:lineRule="auto"/>
              <w:jc w:val="right"/>
              <w:rPr>
                <w:del w:id="151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18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0 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–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2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8.0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F838" w14:textId="288FC577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1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20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0 - 40.2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6C49" w14:textId="781ACB65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2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2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– 61.0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1498" w14:textId="28B29EAA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2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24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0 - 36.3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F086" w14:textId="5C2F20CC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2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2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0 - 38.9</w:delText>
              </w:r>
            </w:del>
          </w:p>
        </w:tc>
      </w:tr>
      <w:tr w:rsidR="008647EE" w:rsidRPr="008647EE" w:rsidDel="00BE3A07" w14:paraId="2E0AC21C" w14:textId="5F4B3BB1" w:rsidTr="008647EE">
        <w:trPr>
          <w:trHeight w:val="300"/>
          <w:del w:id="1527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55C1ED" w14:textId="79D1FFEB" w:rsidR="008647EE" w:rsidRPr="008647EE" w:rsidDel="00BE3A07" w:rsidRDefault="008647EE" w:rsidP="008647EE">
            <w:pPr>
              <w:spacing w:after="0" w:line="240" w:lineRule="auto"/>
              <w:rPr>
                <w:del w:id="152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5BEB" w14:textId="114BC9E1" w:rsidR="008647EE" w:rsidRPr="008647EE" w:rsidDel="00BE3A07" w:rsidRDefault="008647EE" w:rsidP="008647EE">
            <w:pPr>
              <w:spacing w:after="0" w:line="240" w:lineRule="auto"/>
              <w:rPr>
                <w:del w:id="152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30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Median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1067" w14:textId="5CA2EC32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3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32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2.6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0495" w14:textId="11010102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3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34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6E58" w14:textId="366DC1DF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3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36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F1DF" w14:textId="17F7E553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3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38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0.3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E8EE" w14:textId="5FA530BA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3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40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0.5</w:delText>
              </w:r>
            </w:del>
          </w:p>
        </w:tc>
      </w:tr>
      <w:tr w:rsidR="008647EE" w:rsidRPr="008647EE" w:rsidDel="00BE3A07" w14:paraId="1E4DD125" w14:textId="2B4F44C7" w:rsidTr="008647EE">
        <w:trPr>
          <w:trHeight w:val="300"/>
          <w:del w:id="1541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C5893B" w14:textId="643DD342" w:rsidR="008647EE" w:rsidRPr="008647EE" w:rsidDel="00BE3A07" w:rsidRDefault="008647EE" w:rsidP="008647EE">
            <w:pPr>
              <w:spacing w:after="0" w:line="240" w:lineRule="auto"/>
              <w:rPr>
                <w:del w:id="154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8D33" w14:textId="1D468421" w:rsidR="008647EE" w:rsidRPr="008647EE" w:rsidDel="00BE3A07" w:rsidRDefault="008647EE" w:rsidP="008647EE">
            <w:pPr>
              <w:spacing w:after="0" w:line="240" w:lineRule="auto"/>
              <w:rPr>
                <w:del w:id="154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44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95% CI (median)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C59A" w14:textId="18302C63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4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4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0.8;4.7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8A3F" w14:textId="6D52CB41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4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48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0;4.1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82E7" w14:textId="4D11A746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4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50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0;2.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C70A" w14:textId="0BC5B836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5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5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0;2.0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8C6C" w14:textId="05CD2D4B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5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54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0.1;1.3</w:delText>
              </w:r>
            </w:del>
          </w:p>
        </w:tc>
      </w:tr>
      <w:tr w:rsidR="008647EE" w:rsidRPr="008647EE" w:rsidDel="00BE3A07" w14:paraId="5666F705" w14:textId="60E5BAAA" w:rsidTr="008647EE">
        <w:trPr>
          <w:trHeight w:val="300"/>
          <w:del w:id="1555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5D3DFA" w14:textId="1B0E586B" w:rsidR="008647EE" w:rsidRPr="008647EE" w:rsidDel="00BE3A07" w:rsidRDefault="008647EE" w:rsidP="008647EE">
            <w:pPr>
              <w:spacing w:after="0" w:line="240" w:lineRule="auto"/>
              <w:rPr>
                <w:del w:id="155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68E0" w14:textId="503B011E" w:rsidR="008647EE" w:rsidRPr="008647EE" w:rsidDel="00BE3A07" w:rsidRDefault="008647EE" w:rsidP="008647EE">
            <w:pPr>
              <w:spacing w:after="0" w:line="240" w:lineRule="auto"/>
              <w:rPr>
                <w:del w:id="155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58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Percentiles 25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;75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7370A" w14:textId="4FA374A2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5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60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0;5.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7300F" w14:textId="3AC2A772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6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62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0;4.8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B767B" w14:textId="58E0D227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6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64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0;2.8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D2E04" w14:textId="2B3CAE98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6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66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0;2.3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277E" w14:textId="5163133C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6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68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0;3.8</w:delText>
              </w:r>
            </w:del>
          </w:p>
        </w:tc>
      </w:tr>
      <w:tr w:rsidR="008647EE" w:rsidRPr="008647EE" w:rsidDel="00BE3A07" w14:paraId="348334CF" w14:textId="2E21B015" w:rsidTr="008647EE">
        <w:trPr>
          <w:trHeight w:val="300"/>
          <w:del w:id="1569" w:author="Sabine Specht" w:date="2016-11-08T16:12:00Z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71F6A89" w14:textId="1DFEA5A7" w:rsidR="008647EE" w:rsidRPr="008647EE" w:rsidDel="00BE3A07" w:rsidRDefault="008647EE" w:rsidP="008647EE">
            <w:pPr>
              <w:spacing w:after="0" w:line="240" w:lineRule="auto"/>
              <w:rPr>
                <w:del w:id="157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71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6 months</w:delText>
              </w:r>
            </w:del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DCF1" w14:textId="3A2BF037" w:rsidR="008647EE" w:rsidRPr="008647EE" w:rsidDel="00BE3A07" w:rsidRDefault="008647EE" w:rsidP="008647EE">
            <w:pPr>
              <w:spacing w:after="0" w:line="240" w:lineRule="auto"/>
              <w:rPr>
                <w:del w:id="157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73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N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D4DC" w14:textId="408A4DFA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7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75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27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9E17" w14:textId="2FD09DA7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7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77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22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AB9B" w14:textId="46F9C75E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7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79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0537" w14:textId="0D75597C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8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81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22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F9C1" w14:textId="344DF7A1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58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83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22</w:delText>
              </w:r>
            </w:del>
          </w:p>
        </w:tc>
      </w:tr>
      <w:tr w:rsidR="008647EE" w:rsidRPr="008647EE" w:rsidDel="00BE3A07" w14:paraId="6B631C74" w14:textId="1BC9FA15" w:rsidTr="008647EE">
        <w:trPr>
          <w:trHeight w:val="300"/>
          <w:del w:id="1584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8DBEEB" w14:textId="5D6CF23D" w:rsidR="008647EE" w:rsidRPr="008647EE" w:rsidDel="00BE3A07" w:rsidRDefault="008647EE" w:rsidP="008647EE">
            <w:pPr>
              <w:spacing w:after="0" w:line="240" w:lineRule="auto"/>
              <w:rPr>
                <w:del w:id="158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0F6A" w14:textId="0FDD780D" w:rsidR="008647EE" w:rsidRPr="008647EE" w:rsidDel="00BE3A07" w:rsidRDefault="008647EE" w:rsidP="008647EE">
            <w:pPr>
              <w:spacing w:after="0" w:line="240" w:lineRule="auto"/>
              <w:rPr>
                <w:del w:id="158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87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Mean ± SD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51BD" w14:textId="1ADC3852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8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89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3.4 ± 7.0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9FA4" w14:textId="67BFD569" w:rsidR="008647EE" w:rsidRPr="008647EE" w:rsidDel="00BE3A07" w:rsidRDefault="008647EE" w:rsidP="00A462B8">
            <w:pPr>
              <w:spacing w:after="0" w:line="240" w:lineRule="auto"/>
              <w:jc w:val="right"/>
              <w:rPr>
                <w:del w:id="159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91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4.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4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± 7.4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4A92" w14:textId="374C4849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9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93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6.1 ± 13.6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7D69" w14:textId="6AE4F1D7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9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95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8.7 ± 33.5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EBBB" w14:textId="6EAA7150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59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59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2.7 ± 6.6</w:delText>
              </w:r>
            </w:del>
          </w:p>
        </w:tc>
      </w:tr>
      <w:tr w:rsidR="008647EE" w:rsidRPr="008647EE" w:rsidDel="00BE3A07" w14:paraId="6B0F2FB1" w14:textId="2C39E1E9" w:rsidTr="008647EE">
        <w:trPr>
          <w:trHeight w:val="300"/>
          <w:del w:id="1598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477ED5" w14:textId="2E8BC063" w:rsidR="008647EE" w:rsidRPr="008647EE" w:rsidDel="00BE3A07" w:rsidRDefault="008647EE" w:rsidP="008647EE">
            <w:pPr>
              <w:spacing w:after="0" w:line="240" w:lineRule="auto"/>
              <w:rPr>
                <w:del w:id="159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9269" w14:textId="05134D06" w:rsidR="008647EE" w:rsidRPr="008647EE" w:rsidDel="00BE3A07" w:rsidRDefault="008647EE" w:rsidP="008647EE">
            <w:pPr>
              <w:spacing w:after="0" w:line="240" w:lineRule="auto"/>
              <w:rPr>
                <w:del w:id="160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01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GM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A89A" w14:textId="7F1D6A6D" w:rsidR="008647EE" w:rsidRPr="008647EE" w:rsidDel="00BE3A07" w:rsidRDefault="008647EE" w:rsidP="00A462B8">
            <w:pPr>
              <w:spacing w:after="0" w:line="240" w:lineRule="auto"/>
              <w:jc w:val="right"/>
              <w:rPr>
                <w:del w:id="160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03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.4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E959" w14:textId="6B1661DB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0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05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1.6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C72A" w14:textId="3D6F29C4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0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0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1.5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42D6" w14:textId="23DFECBA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0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09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1,1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EDF" w14:textId="13F15440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1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11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0,9</w:delText>
              </w:r>
            </w:del>
          </w:p>
        </w:tc>
      </w:tr>
      <w:tr w:rsidR="008647EE" w:rsidRPr="008647EE" w:rsidDel="00BE3A07" w14:paraId="584C2C28" w14:textId="043863CC" w:rsidTr="008647EE">
        <w:trPr>
          <w:trHeight w:val="300"/>
          <w:del w:id="1612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A5795C" w14:textId="439C6623" w:rsidR="008647EE" w:rsidRPr="008647EE" w:rsidDel="00BE3A07" w:rsidRDefault="008647EE" w:rsidP="008647EE">
            <w:pPr>
              <w:spacing w:after="0" w:line="240" w:lineRule="auto"/>
              <w:rPr>
                <w:del w:id="1613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932B" w14:textId="446DC924" w:rsidR="008647EE" w:rsidRPr="008647EE" w:rsidDel="00BE3A07" w:rsidRDefault="008647EE" w:rsidP="008647EE">
            <w:pPr>
              <w:spacing w:after="0" w:line="240" w:lineRule="auto"/>
              <w:rPr>
                <w:del w:id="161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15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- Max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9CCF" w14:textId="655FD73F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1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17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0 - 33.4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6FEA" w14:textId="466283A5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1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19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0 - 21.1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3F1E" w14:textId="17F056C1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2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21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0 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–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4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8.0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5D4F" w14:textId="0BC2FEE5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2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23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0 - 157.8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5978" w14:textId="0326D7FB" w:rsidR="008647EE" w:rsidRPr="008647EE" w:rsidDel="00BE3A07" w:rsidRDefault="008647EE" w:rsidP="00A462B8">
            <w:pPr>
              <w:spacing w:after="0" w:line="240" w:lineRule="auto"/>
              <w:jc w:val="right"/>
              <w:rPr>
                <w:del w:id="162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25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0 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–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 xml:space="preserve"> 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29.0</w:delText>
              </w:r>
            </w:del>
          </w:p>
        </w:tc>
      </w:tr>
      <w:tr w:rsidR="008647EE" w:rsidRPr="008647EE" w:rsidDel="00BE3A07" w14:paraId="1BAEC196" w14:textId="7657A01D" w:rsidTr="008647EE">
        <w:trPr>
          <w:trHeight w:val="300"/>
          <w:del w:id="1626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46D305" w14:textId="025931A7" w:rsidR="008647EE" w:rsidRPr="008647EE" w:rsidDel="00BE3A07" w:rsidRDefault="008647EE" w:rsidP="008647EE">
            <w:pPr>
              <w:spacing w:after="0" w:line="240" w:lineRule="auto"/>
              <w:rPr>
                <w:del w:id="162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5483" w14:textId="50D394ED" w:rsidR="008647EE" w:rsidRPr="008647EE" w:rsidDel="00BE3A07" w:rsidRDefault="008647EE" w:rsidP="008647EE">
            <w:pPr>
              <w:spacing w:after="0" w:line="240" w:lineRule="auto"/>
              <w:rPr>
                <w:del w:id="162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29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Median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FC6F" w14:textId="4021C3CA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3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31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0.6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F5CE" w14:textId="353A098A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3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33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7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C49E" w14:textId="4AE25B27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3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35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A0A3" w14:textId="0825F921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3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3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0.4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72BE" w14:textId="47AA965F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3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39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0.2</w:delText>
              </w:r>
            </w:del>
          </w:p>
        </w:tc>
      </w:tr>
      <w:tr w:rsidR="008647EE" w:rsidRPr="008647EE" w:rsidDel="00BE3A07" w14:paraId="14293BD4" w14:textId="2BCCD2E5" w:rsidTr="008647EE">
        <w:trPr>
          <w:trHeight w:val="300"/>
          <w:del w:id="1640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4553D0" w14:textId="1AA65E11" w:rsidR="008647EE" w:rsidRPr="008647EE" w:rsidDel="00BE3A07" w:rsidRDefault="008647EE" w:rsidP="008647EE">
            <w:pPr>
              <w:spacing w:after="0" w:line="240" w:lineRule="auto"/>
              <w:rPr>
                <w:del w:id="164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0E81" w14:textId="15C78111" w:rsidR="008647EE" w:rsidRPr="008647EE" w:rsidDel="00BE3A07" w:rsidRDefault="008647EE" w:rsidP="008647EE">
            <w:pPr>
              <w:spacing w:after="0" w:line="240" w:lineRule="auto"/>
              <w:rPr>
                <w:del w:id="164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43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95% CI (median)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50B1" w14:textId="0C932870" w:rsidR="008647EE" w:rsidRPr="008647EE" w:rsidDel="00BE3A07" w:rsidRDefault="008647EE" w:rsidP="00A462B8">
            <w:pPr>
              <w:spacing w:after="0" w:line="240" w:lineRule="auto"/>
              <w:jc w:val="right"/>
              <w:rPr>
                <w:del w:id="164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45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0;2.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6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6A71" w14:textId="32E45E2E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4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4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0;1.9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7095" w14:textId="0CD48DD3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4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49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0;3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BD99" w14:textId="42306D31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5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51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0;1.1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7CA2" w14:textId="7D25BCE7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5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53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0;0.9</w:delText>
              </w:r>
            </w:del>
          </w:p>
        </w:tc>
      </w:tr>
      <w:tr w:rsidR="008647EE" w:rsidRPr="008647EE" w:rsidDel="00BE3A07" w14:paraId="0B7B8B0E" w14:textId="6B038B29" w:rsidTr="008647EE">
        <w:trPr>
          <w:trHeight w:val="300"/>
          <w:del w:id="1654" w:author="Sabine Specht" w:date="2016-11-08T16:12:00Z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E8F9DA" w14:textId="6BC36119" w:rsidR="008647EE" w:rsidRPr="008647EE" w:rsidDel="00BE3A07" w:rsidRDefault="008647EE" w:rsidP="008647EE">
            <w:pPr>
              <w:spacing w:after="0" w:line="240" w:lineRule="auto"/>
              <w:rPr>
                <w:del w:id="1655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DEC2" w14:textId="046FA84D" w:rsidR="008647EE" w:rsidRPr="008647EE" w:rsidDel="00BE3A07" w:rsidRDefault="008647EE" w:rsidP="008647EE">
            <w:pPr>
              <w:spacing w:after="0" w:line="240" w:lineRule="auto"/>
              <w:rPr>
                <w:del w:id="165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57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Percentiles 25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;75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th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FAC05" w14:textId="75F7583B" w:rsidR="008647EE" w:rsidRPr="008647EE" w:rsidDel="00BE3A07" w:rsidRDefault="008647EE" w:rsidP="00A462B8">
            <w:pPr>
              <w:spacing w:after="0" w:line="240" w:lineRule="auto"/>
              <w:jc w:val="right"/>
              <w:rPr>
                <w:del w:id="1658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59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0;4.</w:delText>
              </w:r>
              <w:r w:rsidR="00A462B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2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6F2BD" w14:textId="114A677D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60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61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0;2.5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B1BF8" w14:textId="79F94FEB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62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63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0;4.6</w:delText>
              </w:r>
            </w:del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CD4BA" w14:textId="68AF1D7A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64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65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0;1.2</w:delText>
              </w:r>
            </w:del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E965" w14:textId="31F04E95" w:rsidR="008647EE" w:rsidRPr="008647EE" w:rsidDel="00BE3A07" w:rsidRDefault="00A462B8" w:rsidP="008647EE">
            <w:pPr>
              <w:spacing w:after="0" w:line="240" w:lineRule="auto"/>
              <w:jc w:val="right"/>
              <w:rPr>
                <w:del w:id="1666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67" w:author="Sabine Specht" w:date="2016-11-08T16:12:00Z">
              <w:r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0;1.4</w:delText>
              </w:r>
            </w:del>
          </w:p>
        </w:tc>
      </w:tr>
      <w:tr w:rsidR="008647EE" w:rsidRPr="008647EE" w:rsidDel="00BE3A07" w14:paraId="0A80CF9C" w14:textId="21243ADF" w:rsidTr="008647EE">
        <w:trPr>
          <w:trHeight w:val="300"/>
          <w:del w:id="1668" w:author="Sabine Specht" w:date="2016-11-08T16:12:00Z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9256E1" w14:textId="1C74F840" w:rsidR="008647EE" w:rsidRPr="008647EE" w:rsidDel="00BE3A07" w:rsidRDefault="008647EE" w:rsidP="008647EE">
            <w:pPr>
              <w:spacing w:after="0" w:line="240" w:lineRule="auto"/>
              <w:rPr>
                <w:del w:id="1669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70" w:author="Sabine Specht" w:date="2016-11-08T16:12:00Z"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B176" w14:textId="1DB7258B" w:rsidR="008647EE" w:rsidRPr="00AF6D38" w:rsidDel="00BE3A07" w:rsidRDefault="008647EE" w:rsidP="008647EE">
            <w:pPr>
              <w:spacing w:after="0" w:line="240" w:lineRule="auto"/>
              <w:rPr>
                <w:del w:id="1671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  <w:del w:id="1672" w:author="Sabine Specht" w:date="2016-11-08T16:12:00Z">
              <w:r w:rsidRPr="008647EE" w:rsidDel="00BE3A07">
                <w:rPr>
                  <w:rFonts w:ascii="Arial" w:eastAsia="Times New Roman" w:hAnsi="Arial" w:cs="Arial"/>
                  <w:i/>
                  <w:iCs/>
                  <w:color w:val="000000"/>
                  <w:sz w:val="18"/>
                  <w:szCs w:val="18"/>
                </w:rPr>
                <w:delText>p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-value</w:delText>
              </w:r>
              <w:r w:rsidR="00AF6D38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  <w:vertAlign w:val="superscript"/>
                </w:rPr>
                <w:delText>b</w:delText>
              </w:r>
            </w:del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3A66D" w14:textId="415398BC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73" w:author="Sabine Specht" w:date="2016-11-08T16:12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del w:id="1674" w:author="Sabine Specht" w:date="2016-11-08T16:12:00Z">
              <w:r w:rsidRPr="008647EE" w:rsidDel="00BE3A07">
                <w:rPr>
                  <w:rFonts w:ascii="Arial" w:eastAsia="Times New Roman" w:hAnsi="Arial" w:cs="Arial"/>
                  <w:b/>
                  <w:bCs/>
                  <w:i/>
                  <w:iCs/>
                  <w:color w:val="000000"/>
                  <w:sz w:val="18"/>
                  <w:szCs w:val="18"/>
                </w:rPr>
                <w:delText>p</w:delText>
              </w:r>
              <w:r w:rsidRPr="008647EE" w:rsidDel="00BE3A07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delText>=0.028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48408" w14:textId="51DF811C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75" w:author="Sabine Specht" w:date="2016-11-08T16:12:00Z"/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del w:id="1676" w:author="Sabine Specht" w:date="2016-11-08T16:12:00Z">
              <w:r w:rsidRPr="008647EE" w:rsidDel="00BE3A07">
                <w:rPr>
                  <w:rFonts w:ascii="Arial" w:eastAsia="Times New Roman" w:hAnsi="Arial" w:cs="Arial"/>
                  <w:i/>
                  <w:iCs/>
                  <w:color w:val="000000"/>
                  <w:sz w:val="18"/>
                  <w:szCs w:val="18"/>
                </w:rPr>
                <w:delText>p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=0.234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9F7FB" w14:textId="114FDED2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77" w:author="Sabine Specht" w:date="2016-11-08T16:12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1678" w:author="Sabine Specht" w:date="2016-11-08T16:12:00Z">
              <w:r w:rsidRPr="008647EE" w:rsidDel="00BE3A07">
                <w:rPr>
                  <w:rFonts w:ascii="Arial" w:eastAsia="Times New Roman" w:hAnsi="Arial" w:cs="Arial"/>
                  <w:i/>
                  <w:iCs/>
                  <w:color w:val="000000"/>
                  <w:sz w:val="18"/>
                  <w:szCs w:val="18"/>
                </w:rPr>
                <w:delText>p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=0.711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B2030" w14:textId="020568E4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79" w:author="Sabine Specht" w:date="2016-11-08T16:12:00Z"/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del w:id="1680" w:author="Sabine Specht" w:date="2016-11-08T16:12:00Z">
              <w:r w:rsidRPr="008647EE" w:rsidDel="00BE3A07">
                <w:rPr>
                  <w:rFonts w:ascii="Arial" w:eastAsia="Times New Roman" w:hAnsi="Arial" w:cs="Arial"/>
                  <w:i/>
                  <w:iCs/>
                  <w:color w:val="000000"/>
                  <w:sz w:val="18"/>
                  <w:szCs w:val="18"/>
                </w:rPr>
                <w:delText>p</w:delText>
              </w:r>
              <w:r w:rsidRPr="008647EE" w:rsidDel="00BE3A07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=0.438</w:delText>
              </w:r>
            </w:del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C0A3" w14:textId="7E4B12FC" w:rsidR="008647EE" w:rsidRPr="008647EE" w:rsidDel="00BE3A07" w:rsidRDefault="008647EE" w:rsidP="008647EE">
            <w:pPr>
              <w:spacing w:after="0" w:line="240" w:lineRule="auto"/>
              <w:jc w:val="right"/>
              <w:rPr>
                <w:del w:id="1681" w:author="Sabine Specht" w:date="2016-11-08T16:12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del w:id="1682" w:author="Sabine Specht" w:date="2016-11-08T16:12:00Z">
              <w:r w:rsidRPr="008647EE" w:rsidDel="00BE3A07">
                <w:rPr>
                  <w:rFonts w:ascii="Arial" w:eastAsia="Times New Roman" w:hAnsi="Arial" w:cs="Arial"/>
                  <w:b/>
                  <w:bCs/>
                  <w:i/>
                  <w:iCs/>
                  <w:color w:val="000000"/>
                  <w:sz w:val="18"/>
                  <w:szCs w:val="18"/>
                </w:rPr>
                <w:delText>p</w:delText>
              </w:r>
              <w:r w:rsidRPr="008647EE" w:rsidDel="00BE3A07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delText>=0.025</w:delText>
              </w:r>
            </w:del>
          </w:p>
        </w:tc>
      </w:tr>
    </w:tbl>
    <w:p w14:paraId="0AA95576" w14:textId="1D083725" w:rsidR="008647EE" w:rsidRPr="008647EE" w:rsidDel="00BE3A07" w:rsidRDefault="008647EE" w:rsidP="008647EE">
      <w:pPr>
        <w:spacing w:after="0"/>
        <w:ind w:right="3799"/>
        <w:rPr>
          <w:del w:id="1683" w:author="Sabine Specht" w:date="2016-11-08T16:12:00Z"/>
          <w:rFonts w:ascii="Arial" w:eastAsia="Times New Roman" w:hAnsi="Arial" w:cs="Arial"/>
          <w:color w:val="000000"/>
          <w:sz w:val="18"/>
          <w:szCs w:val="18"/>
          <w:vertAlign w:val="superscript"/>
          <w:lang w:val="en-US"/>
        </w:rPr>
      </w:pPr>
      <w:del w:id="1684" w:author="Sabine Specht" w:date="2016-11-08T16:12:00Z">
        <w:r w:rsidRPr="00436EE8" w:rsidDel="00BE3A07">
          <w:rPr>
            <w:rFonts w:ascii="Arial" w:eastAsia="Times New Roman" w:hAnsi="Arial" w:cs="Arial"/>
            <w:color w:val="000000"/>
            <w:sz w:val="18"/>
            <w:szCs w:val="18"/>
            <w:lang w:val="en-GB"/>
          </w:rPr>
          <w:delText>SD = standard deviation, GM = geometric mean</w:delText>
        </w:r>
      </w:del>
    </w:p>
    <w:p w14:paraId="1D4055C7" w14:textId="7D8F55AF" w:rsidR="008647EE" w:rsidDel="00BE3A07" w:rsidRDefault="008647EE" w:rsidP="008647EE">
      <w:pPr>
        <w:spacing w:after="0"/>
        <w:rPr>
          <w:del w:id="1685" w:author="Sabine Specht" w:date="2016-11-08T16:12:00Z"/>
          <w:rFonts w:ascii="Arial" w:eastAsia="Times New Roman" w:hAnsi="Arial" w:cs="Arial"/>
          <w:color w:val="000000"/>
          <w:sz w:val="18"/>
          <w:szCs w:val="18"/>
          <w:lang w:val="en-GB"/>
        </w:rPr>
      </w:pPr>
      <w:del w:id="1686" w:author="Sabine Specht" w:date="2016-11-08T16:12:00Z">
        <w:r w:rsidRPr="008647EE" w:rsidDel="00BE3A07">
          <w:rPr>
            <w:rFonts w:ascii="Arial" w:eastAsia="Times New Roman" w:hAnsi="Arial" w:cs="Arial"/>
            <w:color w:val="000000"/>
            <w:sz w:val="18"/>
            <w:szCs w:val="18"/>
            <w:vertAlign w:val="superscript"/>
            <w:lang w:val="en-US"/>
          </w:rPr>
          <w:delText xml:space="preserve">a </w:delText>
        </w:r>
        <w:r w:rsidR="003B317E" w:rsidDel="00BE3A07">
          <w:rPr>
            <w:rFonts w:ascii="Arial" w:eastAsia="Times New Roman" w:hAnsi="Arial" w:cs="Arial"/>
            <w:color w:val="000000"/>
            <w:sz w:val="18"/>
            <w:szCs w:val="18"/>
            <w:lang w:val="en-GB"/>
          </w:rPr>
          <w:delText>T</w:delText>
        </w:r>
        <w:r w:rsidRPr="00436EE8" w:rsidDel="00BE3A07">
          <w:rPr>
            <w:rFonts w:ascii="Arial" w:eastAsia="Times New Roman" w:hAnsi="Arial" w:cs="Arial"/>
            <w:color w:val="000000"/>
            <w:sz w:val="18"/>
            <w:szCs w:val="18"/>
            <w:lang w:val="en-GB"/>
          </w:rPr>
          <w:delText>he geometric mean (GM) was calculated by adding 1 to all values and after the calculation 1 was again subtracted from the result</w:delText>
        </w:r>
      </w:del>
    </w:p>
    <w:p w14:paraId="482778D4" w14:textId="4FEDE75A" w:rsidR="008647EE" w:rsidDel="00BE3A07" w:rsidRDefault="008647EE" w:rsidP="008647EE">
      <w:pPr>
        <w:spacing w:after="0"/>
        <w:rPr>
          <w:del w:id="1687" w:author="Sabine Specht" w:date="2016-11-08T16:12:00Z"/>
          <w:rFonts w:ascii="Arial" w:eastAsia="Times New Roman" w:hAnsi="Arial" w:cs="Arial"/>
          <w:color w:val="000000"/>
          <w:sz w:val="18"/>
          <w:szCs w:val="18"/>
          <w:lang w:val="en-GB"/>
        </w:rPr>
      </w:pPr>
      <w:del w:id="1688" w:author="Sabine Specht" w:date="2016-11-08T16:12:00Z">
        <w:r w:rsidDel="00BE3A07">
          <w:rPr>
            <w:rFonts w:ascii="Arial" w:eastAsia="Times New Roman" w:hAnsi="Arial" w:cs="Arial"/>
            <w:color w:val="000000"/>
            <w:sz w:val="18"/>
            <w:szCs w:val="18"/>
            <w:vertAlign w:val="superscript"/>
            <w:lang w:val="en-GB"/>
          </w:rPr>
          <w:delText xml:space="preserve">b </w:delText>
        </w:r>
        <w:r w:rsidDel="00BE3A07">
          <w:rPr>
            <w:rFonts w:ascii="Arial" w:eastAsia="Times New Roman" w:hAnsi="Arial" w:cs="Arial"/>
            <w:color w:val="000000"/>
            <w:sz w:val="18"/>
            <w:szCs w:val="18"/>
            <w:lang w:val="en-GB"/>
          </w:rPr>
          <w:delText>Wilcoxon-signed-rank-test</w:delText>
        </w:r>
      </w:del>
    </w:p>
    <w:p w14:paraId="2D532612" w14:textId="531A6825" w:rsidR="008647EE" w:rsidDel="00BE3A07" w:rsidRDefault="008647EE" w:rsidP="008647EE">
      <w:pPr>
        <w:spacing w:after="0"/>
        <w:rPr>
          <w:del w:id="1689" w:author="Sabine Specht" w:date="2016-11-08T16:12:00Z"/>
          <w:rFonts w:ascii="Arial" w:eastAsia="Times New Roman" w:hAnsi="Arial" w:cs="Arial"/>
          <w:color w:val="000000"/>
          <w:sz w:val="18"/>
          <w:szCs w:val="18"/>
          <w:lang w:val="en-GB"/>
        </w:rPr>
      </w:pPr>
      <w:del w:id="1690" w:author="Sabine Specht" w:date="2016-11-08T16:12:00Z">
        <w:r w:rsidDel="00BE3A07">
          <w:rPr>
            <w:rFonts w:ascii="Arial" w:eastAsia="Times New Roman" w:hAnsi="Arial" w:cs="Arial"/>
            <w:color w:val="000000"/>
            <w:sz w:val="18"/>
            <w:szCs w:val="18"/>
            <w:vertAlign w:val="superscript"/>
            <w:lang w:val="en-GB"/>
          </w:rPr>
          <w:delText>c</w:delText>
        </w:r>
        <w:r w:rsidR="003B317E" w:rsidDel="00BE3A07">
          <w:rPr>
            <w:rFonts w:ascii="Arial" w:eastAsia="Times New Roman" w:hAnsi="Arial" w:cs="Arial"/>
            <w:color w:val="000000"/>
            <w:sz w:val="18"/>
            <w:szCs w:val="18"/>
            <w:lang w:val="en-GB"/>
          </w:rPr>
          <w:delText xml:space="preserve"> N</w:delText>
        </w:r>
        <w:r w:rsidDel="00BE3A07">
          <w:rPr>
            <w:rFonts w:ascii="Arial" w:eastAsia="Times New Roman" w:hAnsi="Arial" w:cs="Arial"/>
            <w:color w:val="000000"/>
            <w:sz w:val="18"/>
            <w:szCs w:val="18"/>
            <w:lang w:val="en-GB"/>
          </w:rPr>
          <w:delText>o difference between all 5 treatment groups pre-treatment (p=0.722, Kruskal-Wallis-test)</w:delText>
        </w:r>
      </w:del>
    </w:p>
    <w:p w14:paraId="69E85E32" w14:textId="15358DD8" w:rsidR="008647EE" w:rsidDel="00BE3A07" w:rsidRDefault="008647EE" w:rsidP="008647EE">
      <w:pPr>
        <w:spacing w:after="0"/>
        <w:rPr>
          <w:del w:id="1691" w:author="Sabine Specht" w:date="2016-11-08T16:12:00Z"/>
          <w:rFonts w:ascii="Arial" w:eastAsia="Times New Roman" w:hAnsi="Arial" w:cs="Arial"/>
          <w:color w:val="000000"/>
          <w:sz w:val="18"/>
          <w:szCs w:val="18"/>
          <w:lang w:val="en-GB"/>
        </w:rPr>
      </w:pPr>
      <w:del w:id="1692" w:author="Sabine Specht" w:date="2016-11-08T16:12:00Z">
        <w:r w:rsidDel="00BE3A07">
          <w:rPr>
            <w:rFonts w:ascii="Arial" w:eastAsia="Times New Roman" w:hAnsi="Arial" w:cs="Arial"/>
            <w:color w:val="000000"/>
            <w:sz w:val="18"/>
            <w:szCs w:val="18"/>
            <w:vertAlign w:val="superscript"/>
            <w:lang w:val="en-GB"/>
          </w:rPr>
          <w:delText xml:space="preserve">d </w:delText>
        </w:r>
        <w:r w:rsidR="003B317E" w:rsidDel="00BE3A07">
          <w:rPr>
            <w:rFonts w:ascii="Arial" w:eastAsia="Times New Roman" w:hAnsi="Arial" w:cs="Arial"/>
            <w:color w:val="000000"/>
            <w:sz w:val="18"/>
            <w:szCs w:val="18"/>
            <w:lang w:val="en-GB"/>
          </w:rPr>
          <w:delText>N</w:delText>
        </w:r>
        <w:r w:rsidDel="00BE3A07">
          <w:rPr>
            <w:rFonts w:ascii="Arial" w:eastAsia="Times New Roman" w:hAnsi="Arial" w:cs="Arial"/>
            <w:color w:val="000000"/>
            <w:sz w:val="18"/>
            <w:szCs w:val="18"/>
            <w:lang w:val="en-GB"/>
          </w:rPr>
          <w:delText>o difference between all 5 treatment groups at 6 months (p=0.862, Kruskal-Wallis-test)</w:delText>
        </w:r>
      </w:del>
    </w:p>
    <w:p w14:paraId="1272A651" w14:textId="428F5369" w:rsidR="004B0118" w:rsidDel="00BE3A07" w:rsidRDefault="004B0118" w:rsidP="004B0118">
      <w:pPr>
        <w:spacing w:after="0"/>
        <w:rPr>
          <w:del w:id="1693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3633875" w14:textId="0F7FC8FA" w:rsidR="004B0118" w:rsidDel="00BE3A07" w:rsidRDefault="004B0118" w:rsidP="004B0118">
      <w:pPr>
        <w:spacing w:after="0"/>
        <w:rPr>
          <w:del w:id="1694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2079C1D7" w14:textId="344DCC87" w:rsidR="004B0118" w:rsidDel="00BE3A07" w:rsidRDefault="004B0118" w:rsidP="004B0118">
      <w:pPr>
        <w:spacing w:after="0"/>
        <w:rPr>
          <w:del w:id="1695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7A0E06B4" w14:textId="27AC293E" w:rsidR="004B0118" w:rsidRPr="004B0118" w:rsidDel="00BE3A07" w:rsidRDefault="004B0118" w:rsidP="004B0118">
      <w:pPr>
        <w:spacing w:after="0"/>
        <w:rPr>
          <w:del w:id="1696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0724310A" w14:textId="12B6ECF8" w:rsidR="00D401FB" w:rsidDel="00BE3A07" w:rsidRDefault="00D401FB" w:rsidP="00D401FB">
      <w:pPr>
        <w:spacing w:after="0"/>
        <w:rPr>
          <w:del w:id="1697" w:author="Sabine Specht" w:date="2016-11-08T16:12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279F3AC" w14:textId="77777777" w:rsidR="00D401FB" w:rsidRPr="00D401FB" w:rsidRDefault="00D401FB" w:rsidP="00D401FB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sectPr w:rsidR="00D401FB" w:rsidRPr="00D401FB" w:rsidSect="004E4D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D60"/>
    <w:rsid w:val="00003F9B"/>
    <w:rsid w:val="0003585C"/>
    <w:rsid w:val="00047835"/>
    <w:rsid w:val="000C1888"/>
    <w:rsid w:val="000C52BA"/>
    <w:rsid w:val="000C75D7"/>
    <w:rsid w:val="000D7C3A"/>
    <w:rsid w:val="000F6FB0"/>
    <w:rsid w:val="0010406E"/>
    <w:rsid w:val="00125DAA"/>
    <w:rsid w:val="001268CF"/>
    <w:rsid w:val="00134BDC"/>
    <w:rsid w:val="0015211A"/>
    <w:rsid w:val="0015353A"/>
    <w:rsid w:val="00162A10"/>
    <w:rsid w:val="001F3BF2"/>
    <w:rsid w:val="0022284C"/>
    <w:rsid w:val="002337B8"/>
    <w:rsid w:val="002378EB"/>
    <w:rsid w:val="0027649E"/>
    <w:rsid w:val="00277F57"/>
    <w:rsid w:val="00283E5C"/>
    <w:rsid w:val="0028600A"/>
    <w:rsid w:val="002C0B13"/>
    <w:rsid w:val="002C302C"/>
    <w:rsid w:val="002D0906"/>
    <w:rsid w:val="002D19C9"/>
    <w:rsid w:val="002F1253"/>
    <w:rsid w:val="002F651A"/>
    <w:rsid w:val="0035168A"/>
    <w:rsid w:val="003902FB"/>
    <w:rsid w:val="00393049"/>
    <w:rsid w:val="003B317E"/>
    <w:rsid w:val="003C7A60"/>
    <w:rsid w:val="003D10ED"/>
    <w:rsid w:val="003D74C3"/>
    <w:rsid w:val="003E0C2E"/>
    <w:rsid w:val="003E16B2"/>
    <w:rsid w:val="003E1706"/>
    <w:rsid w:val="003E6329"/>
    <w:rsid w:val="003F107C"/>
    <w:rsid w:val="003F5194"/>
    <w:rsid w:val="003F533D"/>
    <w:rsid w:val="004069D4"/>
    <w:rsid w:val="00421D9E"/>
    <w:rsid w:val="004635D3"/>
    <w:rsid w:val="00467B36"/>
    <w:rsid w:val="0047635C"/>
    <w:rsid w:val="00480A5D"/>
    <w:rsid w:val="004B0118"/>
    <w:rsid w:val="004D794E"/>
    <w:rsid w:val="004E4D9F"/>
    <w:rsid w:val="004E72DF"/>
    <w:rsid w:val="00512657"/>
    <w:rsid w:val="00523C79"/>
    <w:rsid w:val="00532473"/>
    <w:rsid w:val="0055696C"/>
    <w:rsid w:val="00561A89"/>
    <w:rsid w:val="00572307"/>
    <w:rsid w:val="00581CBF"/>
    <w:rsid w:val="005906A5"/>
    <w:rsid w:val="00593A79"/>
    <w:rsid w:val="00595F53"/>
    <w:rsid w:val="005A3245"/>
    <w:rsid w:val="005C34F4"/>
    <w:rsid w:val="005C3DE8"/>
    <w:rsid w:val="005D7397"/>
    <w:rsid w:val="006045DE"/>
    <w:rsid w:val="00611229"/>
    <w:rsid w:val="006176B0"/>
    <w:rsid w:val="006224D3"/>
    <w:rsid w:val="00634D53"/>
    <w:rsid w:val="006965DB"/>
    <w:rsid w:val="006C485D"/>
    <w:rsid w:val="006D504C"/>
    <w:rsid w:val="007024AE"/>
    <w:rsid w:val="00711CF2"/>
    <w:rsid w:val="00721BD6"/>
    <w:rsid w:val="007401A2"/>
    <w:rsid w:val="00743756"/>
    <w:rsid w:val="007724C4"/>
    <w:rsid w:val="00772D52"/>
    <w:rsid w:val="00800B43"/>
    <w:rsid w:val="00812B32"/>
    <w:rsid w:val="0082259F"/>
    <w:rsid w:val="0082339C"/>
    <w:rsid w:val="00851D60"/>
    <w:rsid w:val="008535DE"/>
    <w:rsid w:val="008647EE"/>
    <w:rsid w:val="008A0584"/>
    <w:rsid w:val="008B3DEC"/>
    <w:rsid w:val="008C6889"/>
    <w:rsid w:val="008C724A"/>
    <w:rsid w:val="008D3539"/>
    <w:rsid w:val="008E14FB"/>
    <w:rsid w:val="008E64FB"/>
    <w:rsid w:val="00901F02"/>
    <w:rsid w:val="00905A41"/>
    <w:rsid w:val="00907D6C"/>
    <w:rsid w:val="00932D2F"/>
    <w:rsid w:val="00973AFD"/>
    <w:rsid w:val="009E1B6B"/>
    <w:rsid w:val="009E7A72"/>
    <w:rsid w:val="00A2225B"/>
    <w:rsid w:val="00A25A15"/>
    <w:rsid w:val="00A462B8"/>
    <w:rsid w:val="00A674A9"/>
    <w:rsid w:val="00A74069"/>
    <w:rsid w:val="00AB30CD"/>
    <w:rsid w:val="00AB4943"/>
    <w:rsid w:val="00AE23C3"/>
    <w:rsid w:val="00AF6D38"/>
    <w:rsid w:val="00AF7DC2"/>
    <w:rsid w:val="00B40B1B"/>
    <w:rsid w:val="00B7482C"/>
    <w:rsid w:val="00BB0A04"/>
    <w:rsid w:val="00BB3879"/>
    <w:rsid w:val="00BE3A07"/>
    <w:rsid w:val="00BE51BE"/>
    <w:rsid w:val="00C0012B"/>
    <w:rsid w:val="00C24EE3"/>
    <w:rsid w:val="00C502A0"/>
    <w:rsid w:val="00C568E1"/>
    <w:rsid w:val="00C60972"/>
    <w:rsid w:val="00C977DE"/>
    <w:rsid w:val="00CA41ED"/>
    <w:rsid w:val="00CD1B01"/>
    <w:rsid w:val="00CD3F80"/>
    <w:rsid w:val="00CE0AA6"/>
    <w:rsid w:val="00CE4C2F"/>
    <w:rsid w:val="00D401FB"/>
    <w:rsid w:val="00D4406A"/>
    <w:rsid w:val="00DB2D30"/>
    <w:rsid w:val="00DF54C3"/>
    <w:rsid w:val="00E476C5"/>
    <w:rsid w:val="00E505B5"/>
    <w:rsid w:val="00E6175E"/>
    <w:rsid w:val="00E74ED9"/>
    <w:rsid w:val="00E865E6"/>
    <w:rsid w:val="00EB7196"/>
    <w:rsid w:val="00ED620B"/>
    <w:rsid w:val="00EE076B"/>
    <w:rsid w:val="00EF64A1"/>
    <w:rsid w:val="00F44909"/>
    <w:rsid w:val="00F70EE9"/>
    <w:rsid w:val="00F86F90"/>
    <w:rsid w:val="00FA001D"/>
    <w:rsid w:val="00FD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2BE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standardschriftart"/>
    <w:uiPriority w:val="99"/>
    <w:semiHidden/>
    <w:unhideWhenUsed/>
    <w:rsid w:val="007724C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724C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724C4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724C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724C4"/>
    <w:rPr>
      <w:b/>
      <w:bCs/>
      <w:sz w:val="20"/>
      <w:szCs w:val="20"/>
      <w:lang w:val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2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24C4"/>
    <w:rPr>
      <w:rFonts w:ascii="Tahoma" w:hAnsi="Tahoma" w:cs="Tahoma"/>
      <w:sz w:val="16"/>
      <w:szCs w:val="16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standardschriftart"/>
    <w:uiPriority w:val="99"/>
    <w:semiHidden/>
    <w:unhideWhenUsed/>
    <w:rsid w:val="007724C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724C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724C4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724C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724C4"/>
    <w:rPr>
      <w:b/>
      <w:bCs/>
      <w:sz w:val="20"/>
      <w:szCs w:val="20"/>
      <w:lang w:val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2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24C4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9BA91-9019-414E-B43B-290B80AB2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1688</Words>
  <Characters>10640</Characters>
  <Application>Microsoft Macintosh Word</Application>
  <DocSecurity>0</DocSecurity>
  <Lines>88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Case Western Reserve University</Company>
  <LinksUpToDate>false</LinksUpToDate>
  <CharactersWithSpaces>12304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Klarmann</dc:creator>
  <cp:lastModifiedBy>Sabine Specht</cp:lastModifiedBy>
  <cp:revision>4</cp:revision>
  <cp:lastPrinted>2015-07-08T10:39:00Z</cp:lastPrinted>
  <dcterms:created xsi:type="dcterms:W3CDTF">2016-11-08T15:12:00Z</dcterms:created>
  <dcterms:modified xsi:type="dcterms:W3CDTF">2016-11-18T18:29:00Z</dcterms:modified>
</cp:coreProperties>
</file>